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DAAD" w14:textId="77777777" w:rsidR="000F3E22" w:rsidRDefault="000F3E22">
      <w:pPr>
        <w:pStyle w:val="Header"/>
        <w:tabs>
          <w:tab w:val="clear" w:pos="4153"/>
          <w:tab w:val="clear" w:pos="8306"/>
        </w:tabs>
      </w:pPr>
    </w:p>
    <w:p w14:paraId="204ED65F" w14:textId="4CBE465D" w:rsidR="000F3E22" w:rsidRDefault="000F3E22">
      <w:pPr>
        <w:pStyle w:val="Heading5"/>
        <w:rPr>
          <w:i/>
          <w:iCs/>
          <w:sz w:val="40"/>
        </w:rPr>
      </w:pPr>
      <w:r>
        <w:rPr>
          <w:i/>
          <w:iCs/>
          <w:sz w:val="40"/>
        </w:rPr>
        <w:t>STCP14-3 Issue 00</w:t>
      </w:r>
      <w:r w:rsidR="00F77E82">
        <w:rPr>
          <w:i/>
          <w:iCs/>
          <w:sz w:val="40"/>
        </w:rPr>
        <w:t>5</w:t>
      </w:r>
      <w:r>
        <w:rPr>
          <w:i/>
          <w:iCs/>
          <w:sz w:val="40"/>
        </w:rPr>
        <w:t xml:space="preserve"> Customer Charging Enquiries</w:t>
      </w:r>
    </w:p>
    <w:p w14:paraId="0B82C4D8" w14:textId="77777777" w:rsidR="000F3E22" w:rsidRDefault="000F3E22"/>
    <w:p w14:paraId="32C64D24" w14:textId="77777777" w:rsidR="000F3E22" w:rsidRDefault="000F3E22">
      <w:pPr>
        <w:keepNext/>
        <w:keepLines/>
        <w:rPr>
          <w:b/>
          <w:sz w:val="24"/>
        </w:rPr>
      </w:pPr>
    </w:p>
    <w:p w14:paraId="7C8A1A2B" w14:textId="77777777" w:rsidR="000F3E22" w:rsidRDefault="000F3E22">
      <w:pPr>
        <w:keepNext/>
        <w:keepLines/>
        <w:rPr>
          <w:b/>
          <w:sz w:val="24"/>
        </w:rPr>
      </w:pPr>
      <w:r>
        <w:rPr>
          <w:b/>
          <w:sz w:val="24"/>
        </w:rPr>
        <w:t>STC Procedure Document Authorisation</w:t>
      </w:r>
    </w:p>
    <w:p w14:paraId="591AD762" w14:textId="77777777" w:rsidR="000F3E22" w:rsidRDefault="000F3E22">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0F3E22" w14:paraId="1B4B483F" w14:textId="77777777" w:rsidTr="76E6D9D0">
        <w:tc>
          <w:tcPr>
            <w:tcW w:w="2518" w:type="dxa"/>
          </w:tcPr>
          <w:p w14:paraId="75C5BCDD" w14:textId="77777777" w:rsidR="000F3E22" w:rsidRDefault="000F3E22">
            <w:pPr>
              <w:spacing w:before="120"/>
              <w:jc w:val="center"/>
              <w:rPr>
                <w:b/>
                <w:color w:val="000000"/>
              </w:rPr>
            </w:pPr>
            <w:r>
              <w:rPr>
                <w:b/>
                <w:color w:val="000000"/>
              </w:rPr>
              <w:t>Company</w:t>
            </w:r>
          </w:p>
        </w:tc>
        <w:tc>
          <w:tcPr>
            <w:tcW w:w="2126" w:type="dxa"/>
          </w:tcPr>
          <w:p w14:paraId="3DEB6A90" w14:textId="77777777" w:rsidR="000F3E22" w:rsidRDefault="000F3E22">
            <w:pPr>
              <w:spacing w:before="120"/>
              <w:jc w:val="center"/>
              <w:rPr>
                <w:b/>
                <w:color w:val="000000"/>
              </w:rPr>
            </w:pPr>
            <w:r>
              <w:rPr>
                <w:b/>
                <w:color w:val="000000"/>
              </w:rPr>
              <w:t>Name of Party Representative</w:t>
            </w:r>
          </w:p>
        </w:tc>
        <w:tc>
          <w:tcPr>
            <w:tcW w:w="2552" w:type="dxa"/>
          </w:tcPr>
          <w:p w14:paraId="0B63EEF5" w14:textId="77777777" w:rsidR="000F3E22" w:rsidRDefault="000F3E22">
            <w:pPr>
              <w:spacing w:before="120"/>
              <w:jc w:val="center"/>
              <w:rPr>
                <w:b/>
                <w:color w:val="000000"/>
              </w:rPr>
            </w:pPr>
            <w:r>
              <w:rPr>
                <w:b/>
                <w:color w:val="000000"/>
              </w:rPr>
              <w:t>Signature</w:t>
            </w:r>
          </w:p>
        </w:tc>
        <w:tc>
          <w:tcPr>
            <w:tcW w:w="1276" w:type="dxa"/>
          </w:tcPr>
          <w:p w14:paraId="13D2DBE9" w14:textId="77777777" w:rsidR="000F3E22" w:rsidRDefault="000F3E22">
            <w:pPr>
              <w:spacing w:before="120"/>
              <w:jc w:val="center"/>
              <w:rPr>
                <w:b/>
                <w:color w:val="000000"/>
              </w:rPr>
            </w:pPr>
            <w:r>
              <w:rPr>
                <w:b/>
                <w:color w:val="000000"/>
              </w:rPr>
              <w:t>Date</w:t>
            </w:r>
          </w:p>
        </w:tc>
      </w:tr>
      <w:tr w:rsidR="00EC416C" w14:paraId="41C9DA94" w14:textId="77777777" w:rsidTr="76E6D9D0">
        <w:trPr>
          <w:trHeight w:val="630"/>
        </w:trPr>
        <w:tc>
          <w:tcPr>
            <w:tcW w:w="2518" w:type="dxa"/>
            <w:vAlign w:val="center"/>
          </w:tcPr>
          <w:p w14:paraId="321F611E" w14:textId="62756A8C" w:rsidR="00EC416C" w:rsidRDefault="00E21446">
            <w:pPr>
              <w:pStyle w:val="Header"/>
              <w:tabs>
                <w:tab w:val="clear" w:pos="4153"/>
                <w:tab w:val="clear" w:pos="8306"/>
              </w:tabs>
              <w:autoSpaceDE w:val="0"/>
              <w:autoSpaceDN w:val="0"/>
              <w:adjustRightInd w:val="0"/>
              <w:spacing w:after="0"/>
              <w:rPr>
                <w:lang w:eastAsia="en-GB"/>
              </w:rPr>
            </w:pPr>
            <w:r>
              <w:rPr>
                <w:lang w:eastAsia="en-GB"/>
              </w:rPr>
              <w:t>The Company</w:t>
            </w:r>
          </w:p>
        </w:tc>
        <w:tc>
          <w:tcPr>
            <w:tcW w:w="2126" w:type="dxa"/>
            <w:vAlign w:val="center"/>
          </w:tcPr>
          <w:p w14:paraId="78DD99A1" w14:textId="77777777" w:rsidR="00EC416C" w:rsidRDefault="00EC416C">
            <w:pPr>
              <w:rPr>
                <w:color w:val="000000"/>
              </w:rPr>
            </w:pPr>
          </w:p>
        </w:tc>
        <w:tc>
          <w:tcPr>
            <w:tcW w:w="2552" w:type="dxa"/>
            <w:vAlign w:val="center"/>
          </w:tcPr>
          <w:p w14:paraId="685BBE9B" w14:textId="77777777" w:rsidR="00EC416C" w:rsidRDefault="00EC416C">
            <w:pPr>
              <w:rPr>
                <w:color w:val="000000"/>
              </w:rPr>
            </w:pPr>
          </w:p>
        </w:tc>
        <w:tc>
          <w:tcPr>
            <w:tcW w:w="1276" w:type="dxa"/>
            <w:vAlign w:val="center"/>
          </w:tcPr>
          <w:p w14:paraId="22AC29BC" w14:textId="77777777" w:rsidR="00EC416C" w:rsidRDefault="00EC416C">
            <w:pPr>
              <w:rPr>
                <w:color w:val="000000"/>
              </w:rPr>
            </w:pPr>
          </w:p>
        </w:tc>
      </w:tr>
      <w:tr w:rsidR="000F3E22" w14:paraId="6225D64A" w14:textId="77777777" w:rsidTr="76E6D9D0">
        <w:trPr>
          <w:trHeight w:val="630"/>
        </w:trPr>
        <w:tc>
          <w:tcPr>
            <w:tcW w:w="2518" w:type="dxa"/>
            <w:vAlign w:val="center"/>
          </w:tcPr>
          <w:p w14:paraId="77D32BF7" w14:textId="77777777" w:rsidR="000F3E22" w:rsidRDefault="000F3E22">
            <w:pPr>
              <w:pStyle w:val="Header"/>
              <w:tabs>
                <w:tab w:val="clear" w:pos="4153"/>
                <w:tab w:val="clear" w:pos="8306"/>
              </w:tabs>
              <w:autoSpaceDE w:val="0"/>
              <w:autoSpaceDN w:val="0"/>
              <w:adjustRightInd w:val="0"/>
              <w:spacing w:after="0"/>
              <w:rPr>
                <w:lang w:eastAsia="en-GB"/>
              </w:rPr>
            </w:pPr>
            <w:r>
              <w:rPr>
                <w:lang w:eastAsia="en-GB"/>
              </w:rPr>
              <w:t>National Grid</w:t>
            </w:r>
          </w:p>
          <w:p w14:paraId="7B4A9884" w14:textId="77777777" w:rsidR="000F3E22" w:rsidRDefault="000F3E22">
            <w:pPr>
              <w:spacing w:after="0"/>
              <w:rPr>
                <w:color w:val="000000"/>
              </w:rPr>
            </w:pPr>
            <w:r>
              <w:rPr>
                <w:lang w:eastAsia="en-GB"/>
              </w:rPr>
              <w:t>Electricity Transmission plc</w:t>
            </w:r>
          </w:p>
        </w:tc>
        <w:tc>
          <w:tcPr>
            <w:tcW w:w="2126" w:type="dxa"/>
            <w:vAlign w:val="center"/>
          </w:tcPr>
          <w:p w14:paraId="77C9EE78" w14:textId="77777777" w:rsidR="000F3E22" w:rsidRDefault="000F3E22">
            <w:pPr>
              <w:rPr>
                <w:color w:val="000000"/>
              </w:rPr>
            </w:pPr>
          </w:p>
        </w:tc>
        <w:tc>
          <w:tcPr>
            <w:tcW w:w="2552" w:type="dxa"/>
            <w:vAlign w:val="center"/>
          </w:tcPr>
          <w:p w14:paraId="18CE6ECD" w14:textId="77777777" w:rsidR="000F3E22" w:rsidRDefault="000F3E22">
            <w:pPr>
              <w:rPr>
                <w:color w:val="000000"/>
              </w:rPr>
            </w:pPr>
          </w:p>
        </w:tc>
        <w:tc>
          <w:tcPr>
            <w:tcW w:w="1276" w:type="dxa"/>
            <w:vAlign w:val="center"/>
          </w:tcPr>
          <w:p w14:paraId="427D7608" w14:textId="77777777" w:rsidR="000F3E22" w:rsidRDefault="000F3E22">
            <w:pPr>
              <w:rPr>
                <w:color w:val="000000"/>
              </w:rPr>
            </w:pPr>
          </w:p>
        </w:tc>
      </w:tr>
      <w:tr w:rsidR="000F3E22" w14:paraId="6A9F325E" w14:textId="77777777" w:rsidTr="76E6D9D0">
        <w:trPr>
          <w:trHeight w:val="630"/>
        </w:trPr>
        <w:tc>
          <w:tcPr>
            <w:tcW w:w="2518" w:type="dxa"/>
            <w:vAlign w:val="center"/>
          </w:tcPr>
          <w:p w14:paraId="609AB65D" w14:textId="77777777" w:rsidR="000F3E22" w:rsidRDefault="000F3E22">
            <w:pPr>
              <w:rPr>
                <w:color w:val="000000"/>
              </w:rPr>
            </w:pPr>
            <w:r>
              <w:rPr>
                <w:lang w:eastAsia="en-GB"/>
              </w:rPr>
              <w:t>SP Transmission Ltd</w:t>
            </w:r>
          </w:p>
        </w:tc>
        <w:tc>
          <w:tcPr>
            <w:tcW w:w="2126" w:type="dxa"/>
            <w:vAlign w:val="center"/>
          </w:tcPr>
          <w:p w14:paraId="2A52F3B0" w14:textId="77777777" w:rsidR="000F3E22" w:rsidRDefault="000F3E22">
            <w:pPr>
              <w:rPr>
                <w:color w:val="000000"/>
              </w:rPr>
            </w:pPr>
          </w:p>
        </w:tc>
        <w:tc>
          <w:tcPr>
            <w:tcW w:w="2552" w:type="dxa"/>
            <w:vAlign w:val="center"/>
          </w:tcPr>
          <w:p w14:paraId="4B5B81FA" w14:textId="77777777" w:rsidR="000F3E22" w:rsidRDefault="000F3E22">
            <w:pPr>
              <w:rPr>
                <w:color w:val="000000"/>
              </w:rPr>
            </w:pPr>
          </w:p>
        </w:tc>
        <w:tc>
          <w:tcPr>
            <w:tcW w:w="1276" w:type="dxa"/>
            <w:vAlign w:val="center"/>
          </w:tcPr>
          <w:p w14:paraId="109621E6" w14:textId="77777777" w:rsidR="000F3E22" w:rsidRDefault="000F3E22">
            <w:pPr>
              <w:rPr>
                <w:color w:val="000000"/>
              </w:rPr>
            </w:pPr>
          </w:p>
        </w:tc>
      </w:tr>
      <w:tr w:rsidR="000F3E22" w14:paraId="6E88568B" w14:textId="77777777" w:rsidTr="76E6D9D0">
        <w:trPr>
          <w:trHeight w:val="630"/>
        </w:trPr>
        <w:tc>
          <w:tcPr>
            <w:tcW w:w="2518" w:type="dxa"/>
            <w:vAlign w:val="center"/>
          </w:tcPr>
          <w:p w14:paraId="785C3ABA" w14:textId="77777777" w:rsidR="000F3E22" w:rsidRDefault="000F3E22">
            <w:pPr>
              <w:autoSpaceDE w:val="0"/>
              <w:autoSpaceDN w:val="0"/>
              <w:adjustRightInd w:val="0"/>
              <w:rPr>
                <w:lang w:eastAsia="en-GB"/>
              </w:rPr>
            </w:pPr>
            <w:r>
              <w:rPr>
                <w:lang w:eastAsia="en-GB"/>
              </w:rPr>
              <w:t>Scottish Hydro-Electric</w:t>
            </w:r>
          </w:p>
          <w:p w14:paraId="0545F812" w14:textId="77777777" w:rsidR="000F3E22" w:rsidRDefault="000F3E22">
            <w:pPr>
              <w:rPr>
                <w:color w:val="000000"/>
              </w:rPr>
            </w:pPr>
            <w:r>
              <w:rPr>
                <w:lang w:eastAsia="en-GB"/>
              </w:rPr>
              <w:t>Transmission Ltd</w:t>
            </w:r>
          </w:p>
        </w:tc>
        <w:tc>
          <w:tcPr>
            <w:tcW w:w="2126" w:type="dxa"/>
            <w:vAlign w:val="center"/>
          </w:tcPr>
          <w:p w14:paraId="684A7FD0" w14:textId="77777777" w:rsidR="000F3E22" w:rsidRDefault="000F3E22">
            <w:pPr>
              <w:rPr>
                <w:color w:val="000000"/>
              </w:rPr>
            </w:pPr>
          </w:p>
        </w:tc>
        <w:tc>
          <w:tcPr>
            <w:tcW w:w="2552" w:type="dxa"/>
            <w:vAlign w:val="center"/>
          </w:tcPr>
          <w:p w14:paraId="0D162E06" w14:textId="77777777" w:rsidR="000F3E22" w:rsidRDefault="000F3E22">
            <w:pPr>
              <w:rPr>
                <w:color w:val="000000"/>
              </w:rPr>
            </w:pPr>
          </w:p>
        </w:tc>
        <w:tc>
          <w:tcPr>
            <w:tcW w:w="1276" w:type="dxa"/>
            <w:vAlign w:val="center"/>
          </w:tcPr>
          <w:p w14:paraId="26F05F64" w14:textId="77777777" w:rsidR="000F3E22" w:rsidRDefault="000F3E22">
            <w:pPr>
              <w:rPr>
                <w:color w:val="000000"/>
              </w:rPr>
            </w:pPr>
          </w:p>
        </w:tc>
      </w:tr>
      <w:tr w:rsidR="006F7C52" w14:paraId="64E3AA2E" w14:textId="77777777" w:rsidTr="76E6D9D0">
        <w:trPr>
          <w:trHeight w:val="630"/>
        </w:trPr>
        <w:tc>
          <w:tcPr>
            <w:tcW w:w="2518" w:type="dxa"/>
            <w:vAlign w:val="center"/>
          </w:tcPr>
          <w:p w14:paraId="7F6CFCD1" w14:textId="77777777" w:rsidR="006F7C52" w:rsidRDefault="006F7C52">
            <w:pPr>
              <w:autoSpaceDE w:val="0"/>
              <w:autoSpaceDN w:val="0"/>
              <w:adjustRightInd w:val="0"/>
              <w:rPr>
                <w:lang w:eastAsia="en-GB"/>
              </w:rPr>
            </w:pPr>
            <w:r>
              <w:rPr>
                <w:lang w:eastAsia="en-GB"/>
              </w:rPr>
              <w:t>Offshore Transmission Owners</w:t>
            </w:r>
          </w:p>
        </w:tc>
        <w:tc>
          <w:tcPr>
            <w:tcW w:w="2126" w:type="dxa"/>
            <w:vAlign w:val="center"/>
          </w:tcPr>
          <w:p w14:paraId="132BD48A" w14:textId="77777777" w:rsidR="006F7C52" w:rsidRDefault="006F7C52">
            <w:pPr>
              <w:rPr>
                <w:color w:val="000000"/>
              </w:rPr>
            </w:pPr>
          </w:p>
        </w:tc>
        <w:tc>
          <w:tcPr>
            <w:tcW w:w="2552" w:type="dxa"/>
            <w:vAlign w:val="center"/>
          </w:tcPr>
          <w:p w14:paraId="13857A4B" w14:textId="77777777" w:rsidR="006F7C52" w:rsidRDefault="006F7C52">
            <w:pPr>
              <w:rPr>
                <w:color w:val="000000"/>
              </w:rPr>
            </w:pPr>
          </w:p>
        </w:tc>
        <w:tc>
          <w:tcPr>
            <w:tcW w:w="1276" w:type="dxa"/>
            <w:vAlign w:val="center"/>
          </w:tcPr>
          <w:p w14:paraId="02B13FA7" w14:textId="77777777" w:rsidR="006F7C52" w:rsidRDefault="006F7C52">
            <w:pPr>
              <w:rPr>
                <w:color w:val="000000"/>
              </w:rPr>
            </w:pPr>
          </w:p>
        </w:tc>
      </w:tr>
      <w:tr w:rsidR="0053205A" w14:paraId="71D2E231" w14:textId="77777777" w:rsidTr="76E6D9D0">
        <w:trPr>
          <w:trHeight w:val="630"/>
        </w:trPr>
        <w:tc>
          <w:tcPr>
            <w:tcW w:w="2518" w:type="dxa"/>
            <w:vAlign w:val="center"/>
          </w:tcPr>
          <w:p w14:paraId="6B8064E4" w14:textId="46B3C7CC" w:rsidR="0053205A" w:rsidRDefault="00F27AB1" w:rsidP="76E6D9D0">
            <w:pPr>
              <w:autoSpaceDE w:val="0"/>
              <w:autoSpaceDN w:val="0"/>
              <w:adjustRightInd w:val="0"/>
              <w:rPr>
                <w:rStyle w:val="normaltextrun"/>
                <w:rFonts w:cs="Arial"/>
                <w:color w:val="D13438"/>
                <w:u w:val="single"/>
                <w:lang w:eastAsia="en-GB"/>
              </w:rPr>
            </w:pPr>
            <w:ins w:id="0" w:author="Steve Baker [NESO]" w:date="2025-10-16T09:44:00Z" w16du:dateUtc="2025-10-16T08:44:00Z">
              <w:r w:rsidRPr="76E6D9D0">
                <w:rPr>
                  <w:rStyle w:val="normaltextrun"/>
                  <w:rFonts w:cs="Arial"/>
                  <w:color w:val="D13438"/>
                  <w:u w:val="single"/>
                </w:rPr>
                <w:t>Competitively Appointed Transmission Owners</w:t>
              </w:r>
            </w:ins>
          </w:p>
        </w:tc>
        <w:tc>
          <w:tcPr>
            <w:tcW w:w="2126" w:type="dxa"/>
            <w:vAlign w:val="center"/>
          </w:tcPr>
          <w:p w14:paraId="37AB67F4" w14:textId="77777777" w:rsidR="0053205A" w:rsidRDefault="0053205A">
            <w:pPr>
              <w:rPr>
                <w:color w:val="000000"/>
              </w:rPr>
            </w:pPr>
          </w:p>
        </w:tc>
        <w:tc>
          <w:tcPr>
            <w:tcW w:w="2552" w:type="dxa"/>
            <w:vAlign w:val="center"/>
          </w:tcPr>
          <w:p w14:paraId="45BFCF7C" w14:textId="77777777" w:rsidR="0053205A" w:rsidRDefault="0053205A">
            <w:pPr>
              <w:rPr>
                <w:color w:val="000000"/>
              </w:rPr>
            </w:pPr>
          </w:p>
        </w:tc>
        <w:tc>
          <w:tcPr>
            <w:tcW w:w="1276" w:type="dxa"/>
            <w:vAlign w:val="center"/>
          </w:tcPr>
          <w:p w14:paraId="6A87ABB3" w14:textId="77777777" w:rsidR="0053205A" w:rsidRDefault="0053205A">
            <w:pPr>
              <w:rPr>
                <w:color w:val="000000"/>
              </w:rPr>
            </w:pPr>
          </w:p>
        </w:tc>
      </w:tr>
    </w:tbl>
    <w:p w14:paraId="0D048F9E" w14:textId="77777777" w:rsidR="000F3E22" w:rsidRDefault="000F3E22">
      <w:pPr>
        <w:keepNext/>
        <w:keepLines/>
        <w:rPr>
          <w:b/>
          <w:sz w:val="24"/>
        </w:rPr>
      </w:pPr>
    </w:p>
    <w:p w14:paraId="03064FE8" w14:textId="77777777" w:rsidR="000F3E22" w:rsidRDefault="000F3E22">
      <w:pPr>
        <w:keepNext/>
        <w:keepLines/>
        <w:rPr>
          <w:b/>
          <w:sz w:val="24"/>
        </w:rPr>
      </w:pPr>
    </w:p>
    <w:p w14:paraId="243430E7" w14:textId="77777777" w:rsidR="000F3E22" w:rsidRDefault="000F3E22">
      <w:pPr>
        <w:keepNext/>
        <w:keepLines/>
        <w:rPr>
          <w:b/>
          <w:sz w:val="24"/>
        </w:rPr>
      </w:pPr>
      <w:r>
        <w:rPr>
          <w:b/>
          <w:sz w:val="24"/>
        </w:rPr>
        <w:t xml:space="preserve">STC Procedure Change Control History </w:t>
      </w:r>
    </w:p>
    <w:p w14:paraId="0144DB8D" w14:textId="77777777" w:rsidR="000F3E22" w:rsidRDefault="000F3E22">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0F3E22" w14:paraId="29E76B66" w14:textId="77777777" w:rsidTr="6E3D371E">
        <w:tc>
          <w:tcPr>
            <w:tcW w:w="961" w:type="dxa"/>
          </w:tcPr>
          <w:p w14:paraId="49A75B3B" w14:textId="77777777" w:rsidR="000F3E22" w:rsidRDefault="000F3E22">
            <w:r>
              <w:t>Issue 1</w:t>
            </w:r>
          </w:p>
        </w:tc>
        <w:tc>
          <w:tcPr>
            <w:tcW w:w="1997" w:type="dxa"/>
          </w:tcPr>
          <w:p w14:paraId="3463CA51" w14:textId="77777777" w:rsidR="000F3E22" w:rsidRDefault="000F3E22">
            <w:r>
              <w:t>13/10/2004</w:t>
            </w:r>
          </w:p>
        </w:tc>
        <w:tc>
          <w:tcPr>
            <w:tcW w:w="6784" w:type="dxa"/>
          </w:tcPr>
          <w:p w14:paraId="7355493C" w14:textId="77777777" w:rsidR="000F3E22" w:rsidRDefault="000F3E22">
            <w:pPr>
              <w:pStyle w:val="Header"/>
              <w:tabs>
                <w:tab w:val="clear" w:pos="4153"/>
                <w:tab w:val="clear" w:pos="8306"/>
              </w:tabs>
            </w:pPr>
            <w:r>
              <w:t>BETTA Go-Live version</w:t>
            </w:r>
          </w:p>
        </w:tc>
      </w:tr>
      <w:tr w:rsidR="000F3E22" w14:paraId="34224077" w14:textId="77777777" w:rsidTr="6E3D371E">
        <w:tc>
          <w:tcPr>
            <w:tcW w:w="961" w:type="dxa"/>
          </w:tcPr>
          <w:p w14:paraId="2E0FF169" w14:textId="77777777" w:rsidR="000F3E22" w:rsidRDefault="000F3E22">
            <w:r>
              <w:t>Issue 2</w:t>
            </w:r>
          </w:p>
        </w:tc>
        <w:tc>
          <w:tcPr>
            <w:tcW w:w="1997" w:type="dxa"/>
          </w:tcPr>
          <w:p w14:paraId="34AD1C51" w14:textId="77777777" w:rsidR="000F3E22" w:rsidRDefault="000F3E22">
            <w:r>
              <w:t>25/10/2005</w:t>
            </w:r>
          </w:p>
        </w:tc>
        <w:tc>
          <w:tcPr>
            <w:tcW w:w="6784" w:type="dxa"/>
          </w:tcPr>
          <w:p w14:paraId="70241ABA" w14:textId="77777777" w:rsidR="000F3E22" w:rsidRDefault="000F3E22">
            <w:pPr>
              <w:pStyle w:val="Header"/>
              <w:tabs>
                <w:tab w:val="clear" w:pos="4153"/>
                <w:tab w:val="clear" w:pos="8306"/>
              </w:tabs>
            </w:pPr>
            <w:r>
              <w:t>Issue 002 incorporating PA034 and PA037</w:t>
            </w:r>
          </w:p>
        </w:tc>
      </w:tr>
      <w:tr w:rsidR="00325EF1" w14:paraId="2FDD652F" w14:textId="77777777" w:rsidTr="6E3D371E">
        <w:tc>
          <w:tcPr>
            <w:tcW w:w="961" w:type="dxa"/>
          </w:tcPr>
          <w:p w14:paraId="210FE87A" w14:textId="77777777" w:rsidR="00325EF1" w:rsidRDefault="00325EF1">
            <w:r>
              <w:t>Issue 3</w:t>
            </w:r>
          </w:p>
        </w:tc>
        <w:tc>
          <w:tcPr>
            <w:tcW w:w="1997" w:type="dxa"/>
          </w:tcPr>
          <w:p w14:paraId="7A566297" w14:textId="77777777" w:rsidR="00325EF1" w:rsidRDefault="00DD58A0">
            <w:r>
              <w:t>18</w:t>
            </w:r>
            <w:r w:rsidR="00325EF1">
              <w:t>/0</w:t>
            </w:r>
            <w:r>
              <w:t>9</w:t>
            </w:r>
            <w:r w:rsidR="00325EF1">
              <w:t>/2009</w:t>
            </w:r>
          </w:p>
        </w:tc>
        <w:tc>
          <w:tcPr>
            <w:tcW w:w="6784" w:type="dxa"/>
          </w:tcPr>
          <w:p w14:paraId="5F1125A0" w14:textId="77777777" w:rsidR="00325EF1" w:rsidRDefault="006F7C52">
            <w:pPr>
              <w:pStyle w:val="Header"/>
              <w:tabs>
                <w:tab w:val="clear" w:pos="4153"/>
                <w:tab w:val="clear" w:pos="8306"/>
              </w:tabs>
            </w:pPr>
            <w:r>
              <w:t>Issue 003 incorporating c</w:t>
            </w:r>
            <w:r w:rsidR="00325EF1">
              <w:t>hanges for Offshore Regime</w:t>
            </w:r>
          </w:p>
        </w:tc>
      </w:tr>
      <w:tr w:rsidR="00EC416C" w14:paraId="1F42BE05" w14:textId="77777777" w:rsidTr="6E3D371E">
        <w:tc>
          <w:tcPr>
            <w:tcW w:w="961" w:type="dxa"/>
          </w:tcPr>
          <w:p w14:paraId="5B7F91CA" w14:textId="77777777" w:rsidR="00EC416C" w:rsidRDefault="00EC416C">
            <w:r>
              <w:t>Issue 4</w:t>
            </w:r>
          </w:p>
        </w:tc>
        <w:tc>
          <w:tcPr>
            <w:tcW w:w="1997" w:type="dxa"/>
          </w:tcPr>
          <w:p w14:paraId="4808EACB" w14:textId="3EE402A4" w:rsidR="00EC416C" w:rsidRDefault="00EC416C">
            <w:r>
              <w:t>01/04</w:t>
            </w:r>
            <w:r w:rsidR="00E21446">
              <w:t>/</w:t>
            </w:r>
            <w:r>
              <w:t>2019</w:t>
            </w:r>
          </w:p>
        </w:tc>
        <w:tc>
          <w:tcPr>
            <w:tcW w:w="6784" w:type="dxa"/>
          </w:tcPr>
          <w:p w14:paraId="1924439E" w14:textId="77777777" w:rsidR="00EC416C" w:rsidRDefault="00EC416C">
            <w:pPr>
              <w:pStyle w:val="Header"/>
              <w:tabs>
                <w:tab w:val="clear" w:pos="4153"/>
                <w:tab w:val="clear" w:pos="8306"/>
              </w:tabs>
            </w:pPr>
            <w:r>
              <w:t>Issue 004 incorporating changes for National Grid Legal Separation</w:t>
            </w:r>
          </w:p>
        </w:tc>
      </w:tr>
      <w:tr w:rsidR="00E21446" w14:paraId="46937B91" w14:textId="77777777" w:rsidTr="6E3D371E">
        <w:tc>
          <w:tcPr>
            <w:tcW w:w="961" w:type="dxa"/>
          </w:tcPr>
          <w:p w14:paraId="22D7DD50" w14:textId="755A21F1" w:rsidR="00E21446" w:rsidRDefault="00E21446" w:rsidP="00E21446">
            <w:r w:rsidRPr="005760A5">
              <w:t>Issue 5</w:t>
            </w:r>
          </w:p>
        </w:tc>
        <w:tc>
          <w:tcPr>
            <w:tcW w:w="1997" w:type="dxa"/>
          </w:tcPr>
          <w:p w14:paraId="4E52114A" w14:textId="47E698FF" w:rsidR="00E21446" w:rsidRDefault="008C700C" w:rsidP="00E21446">
            <w:r>
              <w:t>25</w:t>
            </w:r>
            <w:r w:rsidR="003C3C07">
              <w:t>/04/2023</w:t>
            </w:r>
          </w:p>
        </w:tc>
        <w:tc>
          <w:tcPr>
            <w:tcW w:w="6784" w:type="dxa"/>
          </w:tcPr>
          <w:p w14:paraId="3D6E2BCF" w14:textId="5F0FDFEC" w:rsidR="00E21446" w:rsidRDefault="00E21446" w:rsidP="00E21446">
            <w:pPr>
              <w:pStyle w:val="Header"/>
              <w:tabs>
                <w:tab w:val="clear" w:pos="4153"/>
                <w:tab w:val="clear" w:pos="8306"/>
              </w:tabs>
            </w:pPr>
            <w:r>
              <w:t>Issue 005 incorporating use of ‘The Company’ definition as made in the STC</w:t>
            </w:r>
            <w:r w:rsidR="003C3C07">
              <w:t xml:space="preserve"> PM0130</w:t>
            </w:r>
          </w:p>
        </w:tc>
      </w:tr>
    </w:tbl>
    <w:p w14:paraId="5E809371" w14:textId="77777777" w:rsidR="000F3E22" w:rsidRDefault="000F3E22" w:rsidP="6E3D371E">
      <w:pPr>
        <w:sectPr w:rsidR="000F3E22">
          <w:headerReference w:type="default" r:id="rId10"/>
          <w:footerReference w:type="even" r:id="rId11"/>
          <w:footerReference w:type="default" r:id="rId12"/>
          <w:pgSz w:w="11906" w:h="16838"/>
          <w:pgMar w:top="1440" w:right="1800" w:bottom="1440" w:left="1800" w:header="720" w:footer="720" w:gutter="0"/>
          <w:cols w:space="720"/>
        </w:sectPr>
      </w:pPr>
    </w:p>
    <w:p w14:paraId="05A536C9" w14:textId="77777777" w:rsidR="000F3E22" w:rsidRDefault="000F3E22">
      <w:pPr>
        <w:pStyle w:val="Heading1"/>
        <w:keepLines/>
      </w:pPr>
      <w:r>
        <w:t xml:space="preserve">Introduction </w:t>
      </w:r>
    </w:p>
    <w:p w14:paraId="2E33839A" w14:textId="77777777" w:rsidR="000F3E22" w:rsidRDefault="000F3E22">
      <w:pPr>
        <w:pStyle w:val="Heading2"/>
        <w:keepLines/>
        <w:jc w:val="both"/>
      </w:pPr>
      <w:r>
        <w:t>Scope</w:t>
      </w:r>
    </w:p>
    <w:p w14:paraId="094C88D6" w14:textId="27A8B2A0" w:rsidR="000F3E22" w:rsidRDefault="000F3E22">
      <w:pPr>
        <w:pStyle w:val="Heading3"/>
        <w:keepLines/>
        <w:tabs>
          <w:tab w:val="clear" w:pos="0"/>
          <w:tab w:val="num" w:pos="720"/>
        </w:tabs>
        <w:jc w:val="left"/>
      </w:pPr>
      <w:r>
        <w:t xml:space="preserve">This process defines the data exchange required between </w:t>
      </w:r>
      <w:r w:rsidR="00E21446">
        <w:t>The Company</w:t>
      </w:r>
      <w:r w:rsidR="00E21446" w:rsidRPr="00E21446">
        <w:t>, as defined in the STC and meaning the licence holder with system operator responsibilities,</w:t>
      </w:r>
      <w:r>
        <w:t xml:space="preserve"> and TOs for the purposes of charging enquiries.</w:t>
      </w:r>
    </w:p>
    <w:p w14:paraId="582A1DB5" w14:textId="0DD95FD9" w:rsidR="000F3E22" w:rsidRDefault="000F3E22">
      <w:pPr>
        <w:pStyle w:val="Heading3"/>
        <w:keepLines/>
        <w:tabs>
          <w:tab w:val="clear" w:pos="0"/>
          <w:tab w:val="num" w:pos="720"/>
        </w:tabs>
        <w:jc w:val="left"/>
      </w:pPr>
      <w:r>
        <w:t xml:space="preserve">This procedure applies to </w:t>
      </w:r>
      <w:r w:rsidR="00E21446">
        <w:t>The Company</w:t>
      </w:r>
      <w:r>
        <w:t xml:space="preserve"> and each TO.</w:t>
      </w:r>
    </w:p>
    <w:p w14:paraId="62C289C9" w14:textId="77777777" w:rsidR="000F3E22" w:rsidRDefault="000F3E22">
      <w:pPr>
        <w:pStyle w:val="Heading3"/>
        <w:keepLines/>
        <w:tabs>
          <w:tab w:val="clear" w:pos="0"/>
          <w:tab w:val="num" w:pos="720"/>
        </w:tabs>
        <w:jc w:val="left"/>
      </w:pPr>
      <w:r>
        <w:t>For the purposes of this document, the TOs are:</w:t>
      </w:r>
    </w:p>
    <w:p w14:paraId="5C2CC679" w14:textId="77777777" w:rsidR="00EC416C" w:rsidRDefault="00EC416C">
      <w:pPr>
        <w:pStyle w:val="BulletList"/>
      </w:pPr>
      <w:r>
        <w:t>NGET;</w:t>
      </w:r>
    </w:p>
    <w:p w14:paraId="3CC703B9" w14:textId="0DF20228" w:rsidR="000F3E22" w:rsidRDefault="000F3E22">
      <w:pPr>
        <w:pStyle w:val="BulletList"/>
      </w:pPr>
      <w:r>
        <w:t xml:space="preserve">SPT; </w:t>
      </w:r>
      <w:del w:id="1" w:author="Steve Baker [NESO]" w:date="2025-10-16T09:49:00Z" w16du:dateUtc="2025-10-16T08:49:00Z">
        <w:r w:rsidDel="00DD0D7A">
          <w:delText>and</w:delText>
        </w:r>
      </w:del>
    </w:p>
    <w:p w14:paraId="39E69C09" w14:textId="3AC459B8" w:rsidR="00325EF1" w:rsidRDefault="000F3E22">
      <w:pPr>
        <w:pStyle w:val="BulletList"/>
      </w:pPr>
      <w:r>
        <w:t>SHETL</w:t>
      </w:r>
      <w:r w:rsidR="00325EF1">
        <w:t xml:space="preserve">; </w:t>
      </w:r>
      <w:del w:id="2" w:author="Steve Baker [NESO]" w:date="2025-10-16T09:49:00Z" w16du:dateUtc="2025-10-16T08:49:00Z">
        <w:r w:rsidR="00325EF1" w:rsidDel="00DD0D7A">
          <w:delText>and</w:delText>
        </w:r>
      </w:del>
    </w:p>
    <w:p w14:paraId="5EFCD837" w14:textId="56ABCC2E" w:rsidR="00325EF1" w:rsidRDefault="00357E43" w:rsidP="00325EF1">
      <w:pPr>
        <w:pStyle w:val="BulletList"/>
        <w:rPr>
          <w:ins w:id="3" w:author="Steve Baker [NESO]" w:date="2025-10-16T09:45:00Z" w16du:dateUtc="2025-10-16T08:45:00Z"/>
        </w:rPr>
      </w:pPr>
      <w:ins w:id="4" w:author="Steve Baker [NESO]" w:date="2025-10-16T09:45:00Z" w16du:dateUtc="2025-10-16T08:45:00Z">
        <w:r>
          <w:t xml:space="preserve">All </w:t>
        </w:r>
      </w:ins>
      <w:r w:rsidR="00325EF1">
        <w:t xml:space="preserve">Offshore Transmission </w:t>
      </w:r>
      <w:del w:id="5" w:author="Steve Baker [NESO]" w:date="2025-10-16T09:45:00Z" w16du:dateUtc="2025-10-16T08:45:00Z">
        <w:r w:rsidR="00325EF1" w:rsidDel="000C4170">
          <w:delText>Owners</w:delText>
        </w:r>
      </w:del>
      <w:ins w:id="6" w:author="Steve Baker [NESO]" w:date="2025-10-16T09:45:00Z" w16du:dateUtc="2025-10-16T08:45:00Z">
        <w:r w:rsidR="000C4170">
          <w:t>License</w:t>
        </w:r>
        <w:r w:rsidR="00AC6040">
          <w:t xml:space="preserve"> </w:t>
        </w:r>
        <w:r w:rsidR="00A96429">
          <w:t>holders as appointed by Ofgem</w:t>
        </w:r>
        <w:r w:rsidR="003651CE">
          <w:t>; and</w:t>
        </w:r>
      </w:ins>
    </w:p>
    <w:p w14:paraId="01A1B1DD" w14:textId="29AA9F84" w:rsidR="003651CE" w:rsidRDefault="003651CE" w:rsidP="00325EF1">
      <w:pPr>
        <w:pStyle w:val="BulletList"/>
      </w:pPr>
      <w:ins w:id="7" w:author="Steve Baker [NESO]" w:date="2025-10-16T09:45:00Z" w16du:dateUtc="2025-10-16T08:45:00Z">
        <w:r>
          <w:t xml:space="preserve">All Competitively Appointed </w:t>
        </w:r>
        <w:r w:rsidR="00B348F8">
          <w:t>T</w:t>
        </w:r>
      </w:ins>
      <w:ins w:id="8" w:author="Steve Baker [NESO]" w:date="2025-10-16T09:46:00Z" w16du:dateUtc="2025-10-16T08:46:00Z">
        <w:r w:rsidR="003E2D5E">
          <w:t>r</w:t>
        </w:r>
      </w:ins>
      <w:ins w:id="9" w:author="Steve Baker [NESO]" w:date="2025-10-16T09:45:00Z" w16du:dateUtc="2025-10-16T08:45:00Z">
        <w:r w:rsidR="00B348F8">
          <w:t>ansmission License hold</w:t>
        </w:r>
      </w:ins>
      <w:ins w:id="10" w:author="Steve Baker [NESO]" w:date="2025-10-16T09:46:00Z" w16du:dateUtc="2025-10-16T08:46:00Z">
        <w:r w:rsidR="00B348F8">
          <w:t>ers as</w:t>
        </w:r>
        <w:r w:rsidR="003A193A">
          <w:t xml:space="preserve"> appointed by Ofgem.</w:t>
        </w:r>
      </w:ins>
    </w:p>
    <w:p w14:paraId="24FF92BE" w14:textId="77777777" w:rsidR="000F3E22" w:rsidRDefault="000F3E22">
      <w:pPr>
        <w:pStyle w:val="Heading2"/>
        <w:keepLines/>
        <w:numPr>
          <w:ilvl w:val="0"/>
          <w:numId w:val="0"/>
        </w:numPr>
        <w:jc w:val="both"/>
      </w:pPr>
    </w:p>
    <w:p w14:paraId="7BAD57EA" w14:textId="77777777" w:rsidR="000F3E22" w:rsidRDefault="000F3E22">
      <w:pPr>
        <w:pStyle w:val="Heading2"/>
        <w:keepLines/>
        <w:jc w:val="both"/>
      </w:pPr>
      <w:r>
        <w:t xml:space="preserve">Objectives </w:t>
      </w:r>
    </w:p>
    <w:p w14:paraId="4412A47E" w14:textId="6B4E86C2" w:rsidR="000F3E22" w:rsidRDefault="000F3E22">
      <w:pPr>
        <w:pStyle w:val="Heading3"/>
        <w:tabs>
          <w:tab w:val="clear" w:pos="0"/>
          <w:tab w:val="num" w:pos="720"/>
        </w:tabs>
        <w:jc w:val="left"/>
      </w:pPr>
      <w:r>
        <w:t xml:space="preserve">The objective of this document is to provide for effective data exchange between </w:t>
      </w:r>
      <w:r w:rsidR="00E21446">
        <w:t>The Company</w:t>
      </w:r>
      <w:r>
        <w:t xml:space="preserve"> and TOs for the purposes of customer charging enquiries.</w:t>
      </w:r>
    </w:p>
    <w:p w14:paraId="1A3D529D" w14:textId="77777777" w:rsidR="000F3E22" w:rsidRDefault="000F3E22">
      <w:pPr>
        <w:pStyle w:val="Heading3"/>
        <w:jc w:val="left"/>
      </w:pPr>
      <w:r>
        <w:t>This process specifies the following:</w:t>
      </w:r>
    </w:p>
    <w:p w14:paraId="3D970689" w14:textId="3E94B7EA" w:rsidR="000F3E22" w:rsidRDefault="000F3E22">
      <w:pPr>
        <w:pStyle w:val="BulletList"/>
      </w:pPr>
      <w:r>
        <w:t xml:space="preserve">the responsibilities of </w:t>
      </w:r>
      <w:r w:rsidR="00E21446">
        <w:t>The Company</w:t>
      </w:r>
      <w:r>
        <w:t xml:space="preserve"> and the TOs in relation to charging enquiries;</w:t>
      </w:r>
    </w:p>
    <w:p w14:paraId="65E283C5" w14:textId="77777777" w:rsidR="000F3E22" w:rsidRDefault="000F3E22">
      <w:pPr>
        <w:pStyle w:val="BulletList"/>
      </w:pPr>
      <w:r>
        <w:t>the requirements for exchange of information relating to charging enquiries; and</w:t>
      </w:r>
    </w:p>
    <w:p w14:paraId="3DE5F9C7" w14:textId="77777777" w:rsidR="000F3E22" w:rsidRDefault="000F3E22">
      <w:pPr>
        <w:pStyle w:val="BulletList"/>
      </w:pPr>
      <w:r>
        <w:t>the lines of communication to be used.</w:t>
      </w:r>
    </w:p>
    <w:p w14:paraId="3AAC1FA2" w14:textId="77777777" w:rsidR="000F3E22" w:rsidRDefault="000F3E22">
      <w:pPr>
        <w:pStyle w:val="Heading2"/>
        <w:keepLines/>
        <w:numPr>
          <w:ilvl w:val="0"/>
          <w:numId w:val="0"/>
        </w:numPr>
        <w:jc w:val="both"/>
      </w:pPr>
    </w:p>
    <w:p w14:paraId="7846699B" w14:textId="77777777" w:rsidR="000F3E22" w:rsidRDefault="000F3E22">
      <w:pPr>
        <w:pStyle w:val="Heading2"/>
        <w:keepLines/>
        <w:jc w:val="both"/>
      </w:pPr>
      <w:r>
        <w:t>Background</w:t>
      </w:r>
    </w:p>
    <w:p w14:paraId="404E64C2" w14:textId="4D21D0FC" w:rsidR="000F3E22" w:rsidRDefault="00E21446">
      <w:pPr>
        <w:pStyle w:val="Heading3"/>
        <w:keepLines/>
      </w:pPr>
      <w:r>
        <w:t>The Company</w:t>
      </w:r>
      <w:r w:rsidR="000F3E22">
        <w:t xml:space="preserve"> will be responsible, inter alia, for the contractual interface with the Users, and will produce the GB</w:t>
      </w:r>
      <w:r w:rsidR="000F3E22">
        <w:rPr>
          <w:b/>
        </w:rPr>
        <w:t xml:space="preserve"> </w:t>
      </w:r>
      <w:r w:rsidR="000F3E22">
        <w:t xml:space="preserve">Charging Methodologies and levy charges on Users for use of the </w:t>
      </w:r>
      <w:r w:rsidR="006F7C52">
        <w:t>National Electricity Transmission System</w:t>
      </w:r>
      <w:r w:rsidR="000F3E22">
        <w:t xml:space="preserve">. </w:t>
      </w:r>
      <w:r>
        <w:t>The Company</w:t>
      </w:r>
      <w:r w:rsidR="000F3E22">
        <w:t xml:space="preserve"> will be the point of contact for enquiries from Users concerning charges billed by </w:t>
      </w:r>
      <w:r>
        <w:t>The Company</w:t>
      </w:r>
      <w:r w:rsidR="000F3E22">
        <w:t xml:space="preserve">. Users who receive bills from </w:t>
      </w:r>
      <w:r>
        <w:t>The Company</w:t>
      </w:r>
      <w:r w:rsidR="000F3E22">
        <w:t xml:space="preserve"> will be referred in this STCP to as customers.</w:t>
      </w:r>
    </w:p>
    <w:p w14:paraId="1A7C2D49" w14:textId="255B38C7" w:rsidR="000F3E22" w:rsidRDefault="000F3E22">
      <w:pPr>
        <w:pStyle w:val="Heading3"/>
        <w:spacing w:after="0"/>
      </w:pPr>
      <w:r>
        <w:t>Enquiries from customers on charging issues may necessitate the provision of information from the TO</w:t>
      </w:r>
      <w:r w:rsidRPr="004B7246">
        <w:t>s</w:t>
      </w:r>
      <w:r>
        <w:t xml:space="preserve"> where </w:t>
      </w:r>
      <w:r w:rsidR="00E21446">
        <w:t>The Company</w:t>
      </w:r>
      <w:r w:rsidRPr="6E3D371E">
        <w:rPr>
          <w:b/>
          <w:bCs/>
        </w:rPr>
        <w:t xml:space="preserve"> </w:t>
      </w:r>
      <w:r>
        <w:t>cannot otherwise answer the enquiry.</w:t>
      </w:r>
    </w:p>
    <w:p w14:paraId="28E215F3" w14:textId="77777777" w:rsidR="000F3E22" w:rsidRDefault="000F3E22">
      <w:pPr>
        <w:pStyle w:val="Heading3"/>
        <w:numPr>
          <w:ilvl w:val="0"/>
          <w:numId w:val="0"/>
        </w:numPr>
        <w:spacing w:after="0"/>
      </w:pPr>
    </w:p>
    <w:p w14:paraId="0470C93F" w14:textId="77777777" w:rsidR="000F3E22" w:rsidRDefault="000F3E22">
      <w:pPr>
        <w:pStyle w:val="Heading1"/>
        <w:jc w:val="both"/>
      </w:pPr>
      <w:r>
        <w:t>Key Definitions</w:t>
      </w:r>
    </w:p>
    <w:p w14:paraId="75E531AD" w14:textId="77777777" w:rsidR="000F3E22" w:rsidRDefault="000F3E22">
      <w:pPr>
        <w:pStyle w:val="Heading2"/>
      </w:pPr>
      <w:r>
        <w:t>For the purposes of STCP14-3:</w:t>
      </w:r>
    </w:p>
    <w:p w14:paraId="74AFB819" w14:textId="77777777" w:rsidR="000F3E22" w:rsidRDefault="000F3E22">
      <w:pPr>
        <w:pStyle w:val="Heading3"/>
      </w:pPr>
      <w:r>
        <w:rPr>
          <w:b/>
          <w:bCs/>
        </w:rPr>
        <w:t>GB Charging Methodologies</w:t>
      </w:r>
      <w:r>
        <w:rPr>
          <w:b/>
        </w:rPr>
        <w:t xml:space="preserve"> </w:t>
      </w:r>
      <w:r>
        <w:t>means the Statement of Use of System Charges, the Statement of the Use of System Charging Methodology and the Statement of the Connection Charging Methodology.</w:t>
      </w:r>
    </w:p>
    <w:p w14:paraId="143699D6" w14:textId="409925FC" w:rsidR="000F3E22" w:rsidRDefault="00E21446">
      <w:pPr>
        <w:pStyle w:val="Heading3"/>
      </w:pPr>
      <w:r>
        <w:rPr>
          <w:b/>
          <w:bCs/>
        </w:rPr>
        <w:t>The Company</w:t>
      </w:r>
      <w:r w:rsidR="000F3E22">
        <w:rPr>
          <w:b/>
          <w:bCs/>
        </w:rPr>
        <w:t xml:space="preserve"> Charging Contact</w:t>
      </w:r>
      <w:r w:rsidR="000F3E22">
        <w:rPr>
          <w:b/>
        </w:rPr>
        <w:t xml:space="preserve"> </w:t>
      </w:r>
      <w:r w:rsidR="000F3E22">
        <w:t xml:space="preserve">is the named contact within </w:t>
      </w:r>
      <w:r>
        <w:t>The Company</w:t>
      </w:r>
      <w:r w:rsidR="000F3E22">
        <w:t xml:space="preserve"> for charging issues as advised to TOs from time to time. </w:t>
      </w:r>
    </w:p>
    <w:p w14:paraId="0DB858DF" w14:textId="4E53155B" w:rsidR="000F3E22" w:rsidRDefault="000F3E22">
      <w:pPr>
        <w:pStyle w:val="Heading3"/>
      </w:pPr>
      <w:r>
        <w:rPr>
          <w:b/>
          <w:bCs/>
        </w:rPr>
        <w:t>TO Charging Contact</w:t>
      </w:r>
      <w:r>
        <w:t xml:space="preserve"> is the named contact within each TO for charging issues as advised to </w:t>
      </w:r>
      <w:r w:rsidR="00E21446">
        <w:t>The Company</w:t>
      </w:r>
      <w:r>
        <w:t xml:space="preserve"> from time to time.</w:t>
      </w:r>
    </w:p>
    <w:p w14:paraId="74362A57" w14:textId="77777777" w:rsidR="000F3E22" w:rsidRDefault="000F3E22">
      <w:pPr>
        <w:pStyle w:val="Heading1"/>
        <w:jc w:val="both"/>
      </w:pPr>
      <w:r>
        <w:br w:type="page"/>
        <w:t>Procedure</w:t>
      </w:r>
    </w:p>
    <w:p w14:paraId="5D0348CF" w14:textId="77777777" w:rsidR="000F3E22" w:rsidRDefault="000F3E22">
      <w:pPr>
        <w:pStyle w:val="Heading2"/>
        <w:jc w:val="both"/>
      </w:pPr>
      <w:r>
        <w:t>Customer Charging Enquiries</w:t>
      </w:r>
    </w:p>
    <w:p w14:paraId="620D1B1E" w14:textId="164148F5" w:rsidR="000F3E22" w:rsidRDefault="00E21446">
      <w:pPr>
        <w:pStyle w:val="Heading3"/>
      </w:pPr>
      <w:r>
        <w:t>The Company</w:t>
      </w:r>
      <w:r w:rsidR="000F3E22">
        <w:t xml:space="preserve"> Charging Contact will inform the TO Charging Contact by email of any enquiry received from a customer that </w:t>
      </w:r>
      <w:r>
        <w:t>The Company</w:t>
      </w:r>
      <w:r w:rsidR="000F3E22">
        <w:t xml:space="preserve"> cannot answer without input from the TO.  The sample format for this email is set out in Appendix B.  </w:t>
      </w:r>
      <w:r>
        <w:t>The Company</w:t>
      </w:r>
      <w:r w:rsidR="000F3E22">
        <w:t xml:space="preserve"> shall advise the customer when discussions with the TO are required prior to contacting the TO.  Wherever possible </w:t>
      </w:r>
      <w:r>
        <w:t>The Company</w:t>
      </w:r>
      <w:r w:rsidR="000F3E22">
        <w:t xml:space="preserve"> will request data in advance from the TO where it envisages it would </w:t>
      </w:r>
      <w:proofErr w:type="spellStart"/>
      <w:r w:rsidR="000F3E22">
        <w:t>other wise</w:t>
      </w:r>
      <w:proofErr w:type="spellEnd"/>
      <w:r w:rsidR="000F3E22">
        <w:t xml:space="preserve"> generate a customer enquiry.</w:t>
      </w:r>
      <w:bookmarkStart w:id="11" w:name="_Ref81906092"/>
    </w:p>
    <w:bookmarkEnd w:id="11"/>
    <w:p w14:paraId="2BD639A6" w14:textId="1B94D3E3" w:rsidR="000F3E22" w:rsidRDefault="000F3E22">
      <w:pPr>
        <w:pStyle w:val="Heading3"/>
      </w:pPr>
      <w:r>
        <w:t xml:space="preserve">The TO Charging Contact will email </w:t>
      </w:r>
      <w:r w:rsidR="00E21446">
        <w:t>The Company</w:t>
      </w:r>
      <w:r>
        <w:t xml:space="preserve"> Charging Contact upon receipt of the request in 3.1.1, to acknowledge receipt and to agree the format required. Five business days will be given for the production of data from the date of request unless a variation to this timescale is agreed by both </w:t>
      </w:r>
      <w:r w:rsidR="00E21446">
        <w:t>The Company</w:t>
      </w:r>
      <w:r>
        <w:t xml:space="preserve"> and the TO.</w:t>
      </w:r>
    </w:p>
    <w:p w14:paraId="546E506C" w14:textId="7143CDF0" w:rsidR="000F3E22" w:rsidRDefault="000F3E22">
      <w:pPr>
        <w:pStyle w:val="Heading3"/>
      </w:pPr>
      <w:bookmarkStart w:id="12" w:name="_Ref85430036"/>
      <w:r>
        <w:t>The TO</w:t>
      </w:r>
      <w:r>
        <w:rPr>
          <w:b/>
        </w:rPr>
        <w:t xml:space="preserve"> </w:t>
      </w:r>
      <w:r>
        <w:t xml:space="preserve">will provide to </w:t>
      </w:r>
      <w:r w:rsidR="00E21446">
        <w:t>The Company</w:t>
      </w:r>
      <w:r>
        <w:rPr>
          <w:b/>
        </w:rPr>
        <w:t xml:space="preserve"> </w:t>
      </w:r>
      <w:r>
        <w:t xml:space="preserve">the information requested in </w:t>
      </w:r>
      <w:r>
        <w:fldChar w:fldCharType="begin"/>
      </w:r>
      <w:r>
        <w:instrText xml:space="preserve"> REF _Ref81906092 \r \h </w:instrText>
      </w:r>
      <w:r>
        <w:fldChar w:fldCharType="separate"/>
      </w:r>
      <w:r w:rsidR="00756F20">
        <w:t>3.1.1</w:t>
      </w:r>
      <w:r>
        <w:fldChar w:fldCharType="end"/>
      </w:r>
      <w:r>
        <w:t xml:space="preserve"> in the format agreed within the timescales agreed. </w:t>
      </w:r>
      <w:r w:rsidR="00E21446">
        <w:rPr>
          <w:b/>
        </w:rPr>
        <w:t>The Company</w:t>
      </w:r>
      <w:r>
        <w:rPr>
          <w:b/>
        </w:rPr>
        <w:t xml:space="preserve"> </w:t>
      </w:r>
      <w:r>
        <w:t>is responsible for the manner in which the information is sent to the customer.</w:t>
      </w:r>
      <w:bookmarkEnd w:id="12"/>
    </w:p>
    <w:p w14:paraId="27102524" w14:textId="633BD374" w:rsidR="000F3E22" w:rsidRDefault="000F3E22">
      <w:pPr>
        <w:pStyle w:val="Heading3"/>
      </w:pPr>
      <w:r>
        <w:t xml:space="preserve">Where further queries are received by </w:t>
      </w:r>
      <w:r w:rsidR="00E21446">
        <w:t>The Company</w:t>
      </w:r>
      <w:r>
        <w:t xml:space="preserve"> from the customer resulting from the information provided by the TO</w:t>
      </w:r>
      <w:r>
        <w:rPr>
          <w:b/>
        </w:rPr>
        <w:t xml:space="preserve">, </w:t>
      </w:r>
      <w:r>
        <w:t xml:space="preserve">this procedure will begin once again from </w:t>
      </w:r>
      <w:r>
        <w:fldChar w:fldCharType="begin"/>
      </w:r>
      <w:r>
        <w:instrText xml:space="preserve"> REF _Ref81906092 \r \h </w:instrText>
      </w:r>
      <w:r>
        <w:fldChar w:fldCharType="separate"/>
      </w:r>
      <w:r w:rsidR="00756F20">
        <w:t>3.1.1</w:t>
      </w:r>
      <w:r>
        <w:fldChar w:fldCharType="end"/>
      </w:r>
      <w:r>
        <w:t>.</w:t>
      </w:r>
    </w:p>
    <w:p w14:paraId="316D8AC1" w14:textId="762ACC45" w:rsidR="000F3E22" w:rsidRDefault="000F3E22">
      <w:pPr>
        <w:pStyle w:val="Heading3"/>
      </w:pPr>
      <w:r>
        <w:t xml:space="preserve">Where </w:t>
      </w:r>
      <w:r w:rsidR="00E21446">
        <w:t>The Company</w:t>
      </w:r>
      <w:r>
        <w:t xml:space="preserve"> requires supplementary information or has further queries of the TO</w:t>
      </w:r>
      <w:r>
        <w:rPr>
          <w:b/>
        </w:rPr>
        <w:t xml:space="preserve"> </w:t>
      </w:r>
      <w:r>
        <w:t xml:space="preserve">the procedure will begin once again from </w:t>
      </w:r>
      <w:r>
        <w:fldChar w:fldCharType="begin"/>
      </w:r>
      <w:r>
        <w:instrText xml:space="preserve"> REF _Ref81906092 \r \h </w:instrText>
      </w:r>
      <w:r>
        <w:fldChar w:fldCharType="separate"/>
      </w:r>
      <w:r w:rsidR="00756F20">
        <w:t>3.1.1</w:t>
      </w:r>
      <w:r>
        <w:fldChar w:fldCharType="end"/>
      </w:r>
      <w:r>
        <w:t>.</w:t>
      </w:r>
    </w:p>
    <w:p w14:paraId="5270DC30" w14:textId="550FA129" w:rsidR="000F3E22" w:rsidRDefault="00E21446">
      <w:pPr>
        <w:pStyle w:val="Heading3"/>
      </w:pPr>
      <w:r>
        <w:t>The Company</w:t>
      </w:r>
      <w:r w:rsidR="000F3E22">
        <w:t xml:space="preserve"> will provide all reasonable assistance to respond to any reasonable query from the TO regarding the information request from </w:t>
      </w:r>
      <w:r>
        <w:t>The Company</w:t>
      </w:r>
      <w:r w:rsidR="000F3E22">
        <w:t>.</w:t>
      </w:r>
    </w:p>
    <w:p w14:paraId="4EBC019E" w14:textId="380A88C2" w:rsidR="000F3E22" w:rsidRDefault="000F3E22">
      <w:pPr>
        <w:pStyle w:val="Heading3"/>
      </w:pPr>
      <w:r>
        <w:t xml:space="preserve">The TO will provide all reasonable assistance to respond to any reasonable query from </w:t>
      </w:r>
      <w:r w:rsidR="00E21446">
        <w:t>The Company</w:t>
      </w:r>
      <w:r>
        <w:t xml:space="preserve"> regarding the information submitted to </w:t>
      </w:r>
      <w:r w:rsidR="00E21446">
        <w:t>The Company</w:t>
      </w:r>
      <w:r>
        <w:t xml:space="preserve"> by the TO.</w:t>
      </w:r>
    </w:p>
    <w:p w14:paraId="1D96DE9F" w14:textId="77777777" w:rsidR="000F3E22" w:rsidRDefault="000F3E22">
      <w:pPr>
        <w:jc w:val="both"/>
        <w:rPr>
          <w:color w:val="FF0000"/>
        </w:rPr>
      </w:pPr>
    </w:p>
    <w:p w14:paraId="3FE73388" w14:textId="77777777" w:rsidR="000F3E22" w:rsidRDefault="000F3E22">
      <w:pPr>
        <w:pStyle w:val="Heading1"/>
        <w:jc w:val="both"/>
      </w:pPr>
      <w:r>
        <w:t>Use of Substitute Data</w:t>
      </w:r>
    </w:p>
    <w:p w14:paraId="23B0C3F8" w14:textId="77777777" w:rsidR="000F3E22" w:rsidRDefault="000F3E22">
      <w:pPr>
        <w:pStyle w:val="Heading2"/>
        <w:numPr>
          <w:ilvl w:val="0"/>
          <w:numId w:val="0"/>
        </w:numPr>
        <w:rPr>
          <w:b w:val="0"/>
          <w:i w:val="0"/>
          <w:sz w:val="20"/>
        </w:rPr>
      </w:pPr>
    </w:p>
    <w:p w14:paraId="4F5AD995" w14:textId="072D50DF" w:rsidR="000F3E22" w:rsidRDefault="000F3E22">
      <w:pPr>
        <w:pStyle w:val="Heading2"/>
        <w:rPr>
          <w:b w:val="0"/>
          <w:i w:val="0"/>
          <w:sz w:val="20"/>
        </w:rPr>
      </w:pPr>
      <w:r>
        <w:rPr>
          <w:b w:val="0"/>
          <w:i w:val="0"/>
          <w:sz w:val="20"/>
        </w:rPr>
        <w:t xml:space="preserve">Where no information is provided by the TO within the timescales agreed or the information is subject to dispute, </w:t>
      </w:r>
      <w:r w:rsidR="00E21446">
        <w:rPr>
          <w:b w:val="0"/>
          <w:i w:val="0"/>
          <w:sz w:val="20"/>
        </w:rPr>
        <w:t>The Company</w:t>
      </w:r>
      <w:r>
        <w:rPr>
          <w:b w:val="0"/>
          <w:i w:val="0"/>
          <w:sz w:val="20"/>
        </w:rPr>
        <w:t xml:space="preserve"> can use information that it believes to be the most accurate whilst the information is verified.  </w:t>
      </w:r>
    </w:p>
    <w:p w14:paraId="6B5A16D2" w14:textId="77777777" w:rsidR="000F3E22" w:rsidRDefault="000F3E22">
      <w:pPr>
        <w:pStyle w:val="Heading2"/>
        <w:rPr>
          <w:b w:val="0"/>
          <w:i w:val="0"/>
          <w:sz w:val="20"/>
        </w:rPr>
      </w:pPr>
      <w:r>
        <w:rPr>
          <w:b w:val="0"/>
          <w:i w:val="0"/>
          <w:sz w:val="20"/>
        </w:rPr>
        <w:t>Where substitute information has been used this will be communicated to each relevant User and the TO.</w:t>
      </w:r>
    </w:p>
    <w:p w14:paraId="7A2A737E" w14:textId="77777777" w:rsidR="000F3E22" w:rsidRDefault="000F3E22">
      <w:pPr>
        <w:pStyle w:val="Heading2"/>
        <w:numPr>
          <w:ilvl w:val="0"/>
          <w:numId w:val="0"/>
        </w:numPr>
        <w:rPr>
          <w:sz w:val="28"/>
        </w:rPr>
      </w:pPr>
      <w:r>
        <w:br w:type="page"/>
      </w:r>
      <w:r>
        <w:rPr>
          <w:sz w:val="28"/>
        </w:rPr>
        <w:t>Appendix A: Flow Diagram</w:t>
      </w:r>
    </w:p>
    <w:p w14:paraId="499D96B1" w14:textId="77777777" w:rsidR="000F3E22" w:rsidRDefault="000F3E22">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DAAF020" w14:textId="77777777" w:rsidR="000F3E22" w:rsidRDefault="00063FCD">
      <w:pPr>
        <w:rPr>
          <w:b/>
          <w:i/>
          <w:sz w:val="28"/>
        </w:rPr>
      </w:pPr>
      <w:r>
        <w:rPr>
          <w:noProof/>
        </w:rPr>
        <w:object w:dxaOrig="1440" w:dyaOrig="1440" w14:anchorId="65121A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6" type="#_x0000_t75" style="position:absolute;margin-left:-4.95pt;margin-top:2.9pt;width:457.45pt;height:648.4pt;z-index:251658240">
            <v:imagedata r:id="rId13" o:title=""/>
            <w10:wrap type="topAndBottom"/>
          </v:shape>
          <o:OLEObject Type="Embed" ProgID="Visio.Drawing.6" ShapeID="_x0000_s2096" DrawAspect="Content" ObjectID="_1822084720" r:id="rId14"/>
        </w:object>
      </w:r>
      <w:r w:rsidR="000F3E22">
        <w:br w:type="page"/>
      </w:r>
      <w:r w:rsidR="000F3E22">
        <w:rPr>
          <w:b/>
          <w:i/>
          <w:sz w:val="28"/>
        </w:rPr>
        <w:t>Appendix B</w:t>
      </w:r>
    </w:p>
    <w:p w14:paraId="61CABDB6" w14:textId="77777777" w:rsidR="000F3E22" w:rsidRDefault="000F3E22">
      <w:pPr>
        <w:rPr>
          <w:b/>
          <w:sz w:val="18"/>
          <w:u w:val="single"/>
        </w:rPr>
      </w:pPr>
    </w:p>
    <w:p w14:paraId="39DCD0E6" w14:textId="77777777" w:rsidR="000F3E22" w:rsidRDefault="000F3E22">
      <w:pPr>
        <w:rPr>
          <w:b/>
          <w:sz w:val="24"/>
          <w:u w:val="single"/>
        </w:rPr>
      </w:pPr>
      <w:r>
        <w:rPr>
          <w:b/>
          <w:sz w:val="24"/>
          <w:u w:val="single"/>
        </w:rPr>
        <w:t>Email 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0F3E22" w14:paraId="257E0EA6" w14:textId="77777777">
        <w:trPr>
          <w:cantSplit/>
        </w:trPr>
        <w:tc>
          <w:tcPr>
            <w:tcW w:w="8520" w:type="dxa"/>
            <w:gridSpan w:val="2"/>
          </w:tcPr>
          <w:p w14:paraId="6746E2F7" w14:textId="77777777" w:rsidR="000F3E22" w:rsidRDefault="000F3E22">
            <w:pPr>
              <w:pStyle w:val="CommentSubject"/>
            </w:pPr>
            <w:r>
              <w:t>Charging Enquiry under STCP 14-3</w:t>
            </w:r>
          </w:p>
        </w:tc>
      </w:tr>
      <w:tr w:rsidR="000F3E22" w14:paraId="58339FFA" w14:textId="77777777">
        <w:trPr>
          <w:cantSplit/>
          <w:trHeight w:val="248"/>
        </w:trPr>
        <w:tc>
          <w:tcPr>
            <w:tcW w:w="2376" w:type="dxa"/>
          </w:tcPr>
          <w:p w14:paraId="7004C5E0" w14:textId="77777777" w:rsidR="000F3E22" w:rsidRDefault="000F3E22">
            <w:r>
              <w:t>Request no.:</w:t>
            </w:r>
          </w:p>
        </w:tc>
        <w:tc>
          <w:tcPr>
            <w:tcW w:w="6144" w:type="dxa"/>
          </w:tcPr>
          <w:p w14:paraId="02281ED6" w14:textId="77777777" w:rsidR="000F3E22" w:rsidRDefault="000F3E22">
            <w:r>
              <w:t>(Format: YYYY/MM/DD/TO/????)</w:t>
            </w:r>
          </w:p>
        </w:tc>
      </w:tr>
      <w:tr w:rsidR="000F3E22" w14:paraId="40D6CD93" w14:textId="77777777">
        <w:trPr>
          <w:cantSplit/>
        </w:trPr>
        <w:tc>
          <w:tcPr>
            <w:tcW w:w="2376" w:type="dxa"/>
          </w:tcPr>
          <w:p w14:paraId="4F8D286B" w14:textId="77777777" w:rsidR="000F3E22" w:rsidRDefault="000F3E22">
            <w:r>
              <w:t>To (at TO):</w:t>
            </w:r>
          </w:p>
        </w:tc>
        <w:tc>
          <w:tcPr>
            <w:tcW w:w="6144" w:type="dxa"/>
          </w:tcPr>
          <w:p w14:paraId="75545F3E" w14:textId="77777777" w:rsidR="000F3E22" w:rsidRDefault="000F3E22"/>
        </w:tc>
      </w:tr>
      <w:tr w:rsidR="000F3E22" w14:paraId="1B1459B8" w14:textId="77777777">
        <w:trPr>
          <w:cantSplit/>
        </w:trPr>
        <w:tc>
          <w:tcPr>
            <w:tcW w:w="2376" w:type="dxa"/>
          </w:tcPr>
          <w:p w14:paraId="0B996A94" w14:textId="1C738681" w:rsidR="000F3E22" w:rsidRDefault="000F3E22">
            <w:r>
              <w:t xml:space="preserve">From (at </w:t>
            </w:r>
            <w:r w:rsidR="00E21446">
              <w:t>The Company</w:t>
            </w:r>
            <w:r>
              <w:t>):</w:t>
            </w:r>
          </w:p>
        </w:tc>
        <w:tc>
          <w:tcPr>
            <w:tcW w:w="6144" w:type="dxa"/>
          </w:tcPr>
          <w:p w14:paraId="179A7201" w14:textId="77777777" w:rsidR="000F3E22" w:rsidRDefault="000F3E22"/>
        </w:tc>
      </w:tr>
      <w:tr w:rsidR="000F3E22" w14:paraId="73D30214" w14:textId="77777777">
        <w:trPr>
          <w:cantSplit/>
        </w:trPr>
        <w:tc>
          <w:tcPr>
            <w:tcW w:w="2376" w:type="dxa"/>
          </w:tcPr>
          <w:p w14:paraId="76C2BB03" w14:textId="77777777" w:rsidR="000F3E22" w:rsidRDefault="000F3E22">
            <w:r>
              <w:t>Contact at SO:</w:t>
            </w:r>
          </w:p>
        </w:tc>
        <w:tc>
          <w:tcPr>
            <w:tcW w:w="6144" w:type="dxa"/>
          </w:tcPr>
          <w:p w14:paraId="278D53C2" w14:textId="77777777" w:rsidR="000F3E22" w:rsidRDefault="000F3E22"/>
        </w:tc>
      </w:tr>
      <w:tr w:rsidR="000F3E22" w14:paraId="4196D58C" w14:textId="77777777">
        <w:trPr>
          <w:cantSplit/>
        </w:trPr>
        <w:tc>
          <w:tcPr>
            <w:tcW w:w="2376" w:type="dxa"/>
          </w:tcPr>
          <w:p w14:paraId="0103B9D9" w14:textId="77777777" w:rsidR="000F3E22" w:rsidRDefault="000F3E22">
            <w:r>
              <w:t>Date of request:</w:t>
            </w:r>
          </w:p>
        </w:tc>
        <w:tc>
          <w:tcPr>
            <w:tcW w:w="6144" w:type="dxa"/>
          </w:tcPr>
          <w:p w14:paraId="06FD619F" w14:textId="77777777" w:rsidR="000F3E22" w:rsidRDefault="000F3E22"/>
        </w:tc>
      </w:tr>
      <w:tr w:rsidR="000F3E22" w14:paraId="1ACC05C9" w14:textId="77777777">
        <w:trPr>
          <w:cantSplit/>
        </w:trPr>
        <w:tc>
          <w:tcPr>
            <w:tcW w:w="2376" w:type="dxa"/>
          </w:tcPr>
          <w:p w14:paraId="528B3775" w14:textId="77777777" w:rsidR="000F3E22" w:rsidRDefault="000F3E22">
            <w:r>
              <w:t>Date response required:</w:t>
            </w:r>
          </w:p>
        </w:tc>
        <w:tc>
          <w:tcPr>
            <w:tcW w:w="6144" w:type="dxa"/>
          </w:tcPr>
          <w:p w14:paraId="41DB72B3" w14:textId="77777777" w:rsidR="000F3E22" w:rsidRDefault="000F3E22"/>
        </w:tc>
      </w:tr>
      <w:tr w:rsidR="000F3E22" w14:paraId="1F09AFB5" w14:textId="77777777">
        <w:trPr>
          <w:cantSplit/>
        </w:trPr>
        <w:tc>
          <w:tcPr>
            <w:tcW w:w="2376" w:type="dxa"/>
          </w:tcPr>
          <w:p w14:paraId="2006B1CF" w14:textId="77777777" w:rsidR="000F3E22" w:rsidRDefault="000F3E22">
            <w:r>
              <w:t>User concerned:</w:t>
            </w:r>
          </w:p>
        </w:tc>
        <w:tc>
          <w:tcPr>
            <w:tcW w:w="6144" w:type="dxa"/>
          </w:tcPr>
          <w:p w14:paraId="3BE0181C" w14:textId="77777777" w:rsidR="000F3E22" w:rsidRDefault="000F3E22"/>
        </w:tc>
      </w:tr>
      <w:tr w:rsidR="000F3E22" w14:paraId="473080B5" w14:textId="77777777">
        <w:trPr>
          <w:cantSplit/>
        </w:trPr>
        <w:tc>
          <w:tcPr>
            <w:tcW w:w="2376" w:type="dxa"/>
          </w:tcPr>
          <w:p w14:paraId="51A67BCF" w14:textId="77777777" w:rsidR="000F3E22" w:rsidRDefault="000F3E22">
            <w:r>
              <w:t>Site:</w:t>
            </w:r>
          </w:p>
        </w:tc>
        <w:tc>
          <w:tcPr>
            <w:tcW w:w="6144" w:type="dxa"/>
          </w:tcPr>
          <w:p w14:paraId="7AE891DB" w14:textId="77777777" w:rsidR="000F3E22" w:rsidRDefault="000F3E22"/>
        </w:tc>
      </w:tr>
      <w:tr w:rsidR="000F3E22" w14:paraId="7FE79C91" w14:textId="77777777">
        <w:trPr>
          <w:cantSplit/>
          <w:trHeight w:val="1718"/>
        </w:trPr>
        <w:tc>
          <w:tcPr>
            <w:tcW w:w="2376" w:type="dxa"/>
          </w:tcPr>
          <w:p w14:paraId="2AC68D3A" w14:textId="77777777" w:rsidR="000F3E22" w:rsidRDefault="000F3E22">
            <w:r>
              <w:t>Details of enquiry:</w:t>
            </w:r>
          </w:p>
        </w:tc>
        <w:tc>
          <w:tcPr>
            <w:tcW w:w="6144" w:type="dxa"/>
          </w:tcPr>
          <w:p w14:paraId="1E24AC02" w14:textId="77777777" w:rsidR="000F3E22" w:rsidRDefault="000F3E22"/>
        </w:tc>
      </w:tr>
    </w:tbl>
    <w:p w14:paraId="736E70B1" w14:textId="77777777" w:rsidR="000F3E22" w:rsidRDefault="000F3E22"/>
    <w:p w14:paraId="6EE6269E" w14:textId="77777777" w:rsidR="000F3E22" w:rsidRDefault="000F3E22">
      <w:pPr>
        <w:pStyle w:val="Heading2"/>
        <w:numPr>
          <w:ilvl w:val="0"/>
          <w:numId w:val="0"/>
        </w:numPr>
        <w:rPr>
          <w:sz w:val="28"/>
        </w:rPr>
      </w:pPr>
      <w:r>
        <w:br w:type="page"/>
      </w:r>
      <w:r>
        <w:rPr>
          <w:sz w:val="28"/>
        </w:rPr>
        <w:t>Appendix C: Abbreviations &amp; Definitions</w:t>
      </w:r>
    </w:p>
    <w:p w14:paraId="0E646008" w14:textId="77777777" w:rsidR="000F3E22" w:rsidRDefault="000F3E22">
      <w:pPr>
        <w:pStyle w:val="Heading2"/>
        <w:numPr>
          <w:ilvl w:val="0"/>
          <w:numId w:val="0"/>
        </w:numPr>
        <w:spacing w:after="0"/>
        <w:jc w:val="both"/>
        <w:rPr>
          <w:sz w:val="20"/>
        </w:rPr>
      </w:pPr>
    </w:p>
    <w:p w14:paraId="3BC4C449" w14:textId="77777777" w:rsidR="000F3E22" w:rsidRDefault="000F3E22">
      <w:pPr>
        <w:pStyle w:val="Heading2"/>
        <w:numPr>
          <w:ilvl w:val="0"/>
          <w:numId w:val="0"/>
        </w:numPr>
        <w:spacing w:after="0"/>
        <w:jc w:val="both"/>
      </w:pPr>
      <w:r>
        <w:t>Abbreviations</w:t>
      </w:r>
    </w:p>
    <w:p w14:paraId="06AAF2E6" w14:textId="77777777" w:rsidR="000F3E22" w:rsidRDefault="000F3E22">
      <w:pPr>
        <w:tabs>
          <w:tab w:val="left" w:pos="1134"/>
        </w:tabs>
        <w:spacing w:after="0"/>
        <w:jc w:val="both"/>
      </w:pPr>
    </w:p>
    <w:p w14:paraId="673514E1" w14:textId="77777777" w:rsidR="000F3E22" w:rsidRDefault="000F3E22">
      <w:pPr>
        <w:tabs>
          <w:tab w:val="left" w:pos="1134"/>
        </w:tabs>
        <w:spacing w:after="0"/>
        <w:jc w:val="both"/>
      </w:pPr>
      <w:r>
        <w:t>SHETL</w:t>
      </w:r>
      <w:r>
        <w:tab/>
        <w:t>Scottish Hydro-Electric Transmission Limited</w:t>
      </w:r>
    </w:p>
    <w:p w14:paraId="7A6EE5D5" w14:textId="77777777" w:rsidR="000F3E22" w:rsidRDefault="000F3E22">
      <w:pPr>
        <w:tabs>
          <w:tab w:val="left" w:pos="1134"/>
        </w:tabs>
        <w:spacing w:after="0"/>
        <w:jc w:val="both"/>
      </w:pPr>
      <w:r>
        <w:t>SPT</w:t>
      </w:r>
      <w:r>
        <w:tab/>
        <w:t>SP Transmission Limited</w:t>
      </w:r>
    </w:p>
    <w:p w14:paraId="0B742461" w14:textId="77777777" w:rsidR="000F3E22" w:rsidRDefault="000F3E22">
      <w:pPr>
        <w:tabs>
          <w:tab w:val="left" w:pos="1134"/>
        </w:tabs>
        <w:spacing w:after="0"/>
        <w:jc w:val="both"/>
      </w:pPr>
      <w:r>
        <w:t>TO</w:t>
      </w:r>
      <w:r>
        <w:tab/>
        <w:t>Transmission Owner</w:t>
      </w:r>
      <w:r w:rsidR="00325EF1">
        <w:t xml:space="preserve"> or Offshore Transmission Owner</w:t>
      </w:r>
    </w:p>
    <w:p w14:paraId="01A4446E" w14:textId="77777777" w:rsidR="000F3E22" w:rsidRDefault="000F3E22">
      <w:pPr>
        <w:tabs>
          <w:tab w:val="left" w:pos="1905"/>
        </w:tabs>
        <w:jc w:val="both"/>
        <w:rPr>
          <w:color w:val="FF0000"/>
        </w:rPr>
      </w:pPr>
      <w:r>
        <w:rPr>
          <w:color w:val="FF0000"/>
        </w:rPr>
        <w:tab/>
      </w:r>
    </w:p>
    <w:p w14:paraId="15E1E35D" w14:textId="77777777" w:rsidR="000F3E22" w:rsidRDefault="000F3E22">
      <w:pPr>
        <w:pStyle w:val="Heading2"/>
        <w:numPr>
          <w:ilvl w:val="0"/>
          <w:numId w:val="0"/>
        </w:numPr>
        <w:spacing w:after="0"/>
        <w:jc w:val="both"/>
        <w:rPr>
          <w:b w:val="0"/>
          <w:bCs/>
        </w:rPr>
      </w:pPr>
      <w:r>
        <w:t>Definitions</w:t>
      </w:r>
    </w:p>
    <w:p w14:paraId="15DC317E" w14:textId="77777777" w:rsidR="000F3E22" w:rsidRDefault="000F3E22">
      <w:pPr>
        <w:spacing w:after="0"/>
        <w:jc w:val="both"/>
        <w:rPr>
          <w:b/>
          <w:bCs/>
        </w:rPr>
      </w:pPr>
    </w:p>
    <w:p w14:paraId="3B63716C" w14:textId="77777777" w:rsidR="000F3E22" w:rsidRDefault="000F3E22">
      <w:pPr>
        <w:spacing w:after="0"/>
        <w:jc w:val="both"/>
      </w:pPr>
      <w:r>
        <w:rPr>
          <w:b/>
          <w:bCs/>
        </w:rPr>
        <w:t>STC definitions used:</w:t>
      </w:r>
      <w:r>
        <w:t xml:space="preserve"> </w:t>
      </w:r>
    </w:p>
    <w:p w14:paraId="710318BB" w14:textId="77777777" w:rsidR="000F3E22" w:rsidRDefault="006F7C52">
      <w:pPr>
        <w:spacing w:after="0"/>
        <w:jc w:val="both"/>
      </w:pPr>
      <w:r>
        <w:t>National Electricity Transmission System</w:t>
      </w:r>
      <w:r w:rsidR="000F3E22">
        <w:t xml:space="preserve"> </w:t>
      </w:r>
    </w:p>
    <w:p w14:paraId="1ED8B406" w14:textId="16FBBFEF" w:rsidR="00EC416C" w:rsidRDefault="00E21446">
      <w:pPr>
        <w:spacing w:after="0"/>
        <w:jc w:val="both"/>
      </w:pPr>
      <w:r>
        <w:t>The Company</w:t>
      </w:r>
    </w:p>
    <w:p w14:paraId="7A7F07D8" w14:textId="77777777" w:rsidR="000F3E22" w:rsidRDefault="000F3E22">
      <w:pPr>
        <w:spacing w:after="0"/>
        <w:jc w:val="both"/>
      </w:pPr>
      <w:r>
        <w:t>NGET</w:t>
      </w:r>
    </w:p>
    <w:p w14:paraId="765CD61D" w14:textId="77777777" w:rsidR="000F3E22" w:rsidRDefault="000F3E22">
      <w:pPr>
        <w:spacing w:after="0"/>
        <w:jc w:val="both"/>
      </w:pPr>
      <w:r>
        <w:t>User</w:t>
      </w:r>
    </w:p>
    <w:p w14:paraId="628EFF0F" w14:textId="77777777" w:rsidR="000F3E22" w:rsidRDefault="000F3E22">
      <w:pPr>
        <w:jc w:val="both"/>
      </w:pPr>
    </w:p>
    <w:p w14:paraId="22DBCB47" w14:textId="77777777" w:rsidR="000F3E22" w:rsidRDefault="000F3E22"/>
    <w:sectPr w:rsidR="000F3E2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6199E" w14:textId="77777777" w:rsidR="00324401" w:rsidRDefault="00324401">
      <w:pPr>
        <w:pStyle w:val="BodyText2"/>
      </w:pPr>
      <w:r>
        <w:separator/>
      </w:r>
    </w:p>
  </w:endnote>
  <w:endnote w:type="continuationSeparator" w:id="0">
    <w:p w14:paraId="4B7283B7" w14:textId="77777777" w:rsidR="00324401" w:rsidRDefault="00324401">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03E7" w14:textId="77777777" w:rsidR="000F3E22" w:rsidRDefault="000F3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13D81F2" w14:textId="77777777" w:rsidR="000F3E22" w:rsidRDefault="000F3E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421E5" w14:textId="77777777" w:rsidR="000F3E22" w:rsidRDefault="000F3E2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0116B">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0116B">
      <w:rPr>
        <w:rStyle w:val="PageNumber"/>
        <w:noProof/>
      </w:rPr>
      <w:t>6</w:t>
    </w:r>
    <w:r>
      <w:rPr>
        <w:rStyle w:val="PageNumber"/>
      </w:rPr>
      <w:fldChar w:fldCharType="end"/>
    </w:r>
  </w:p>
  <w:p w14:paraId="21D502B8" w14:textId="77777777" w:rsidR="000F3E22" w:rsidRDefault="000F3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2A4CF" w14:textId="77777777" w:rsidR="00324401" w:rsidRDefault="00324401">
      <w:pPr>
        <w:pStyle w:val="BodyText2"/>
      </w:pPr>
      <w:r>
        <w:separator/>
      </w:r>
    </w:p>
  </w:footnote>
  <w:footnote w:type="continuationSeparator" w:id="0">
    <w:p w14:paraId="2D9A8D63" w14:textId="77777777" w:rsidR="00324401" w:rsidRDefault="00324401">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D88B1" w14:textId="77777777" w:rsidR="000F3E22" w:rsidRDefault="000F3E22">
    <w:pPr>
      <w:pStyle w:val="Header"/>
      <w:rPr>
        <w:snapToGrid w:val="0"/>
      </w:rPr>
    </w:pPr>
    <w:r>
      <w:rPr>
        <w:snapToGrid w:val="0"/>
      </w:rPr>
      <w:t>STCP14-3 Customer Charging Enquiries</w:t>
    </w:r>
  </w:p>
  <w:p w14:paraId="2AE1DEEB" w14:textId="7E66DEEE" w:rsidR="000F3E22" w:rsidRDefault="000F3E22">
    <w:pPr>
      <w:pStyle w:val="Header"/>
    </w:pPr>
    <w:r>
      <w:rPr>
        <w:snapToGrid w:val="0"/>
      </w:rPr>
      <w:t xml:space="preserve">Issue </w:t>
    </w:r>
    <w:r w:rsidRPr="001523A7">
      <w:rPr>
        <w:snapToGrid w:val="0"/>
      </w:rPr>
      <w:t>00</w:t>
    </w:r>
    <w:r w:rsidR="00924645" w:rsidRPr="001523A7">
      <w:rPr>
        <w:snapToGrid w:val="0"/>
      </w:rPr>
      <w:t>5</w:t>
    </w:r>
    <w:r w:rsidRPr="001523A7">
      <w:rPr>
        <w:snapToGrid w:val="0"/>
      </w:rPr>
      <w:t xml:space="preserve"> – </w:t>
    </w:r>
    <w:r w:rsidR="008C700C">
      <w:rPr>
        <w:snapToGrid w:val="0"/>
      </w:rPr>
      <w:t>25</w:t>
    </w:r>
    <w:r w:rsidR="00EC416C" w:rsidRPr="001523A7">
      <w:rPr>
        <w:snapToGrid w:val="0"/>
      </w:rPr>
      <w:t>/04/20</w:t>
    </w:r>
    <w:r w:rsidR="00924645" w:rsidRPr="001523A7">
      <w:rPr>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01210"/>
    <w:multiLevelType w:val="hybridMultilevel"/>
    <w:tmpl w:val="684EDE4A"/>
    <w:lvl w:ilvl="0" w:tplc="5CF20364">
      <w:start w:val="1"/>
      <w:numFmt w:val="decimal"/>
      <w:lvlText w:val="%1."/>
      <w:lvlJc w:val="left"/>
      <w:pPr>
        <w:ind w:left="720" w:hanging="360"/>
      </w:pPr>
    </w:lvl>
    <w:lvl w:ilvl="1" w:tplc="5EBE197A">
      <w:start w:val="1"/>
      <w:numFmt w:val="lowerLetter"/>
      <w:lvlText w:val="%2."/>
      <w:lvlJc w:val="left"/>
      <w:pPr>
        <w:ind w:left="1440" w:hanging="360"/>
      </w:pPr>
    </w:lvl>
    <w:lvl w:ilvl="2" w:tplc="C7F8FACA">
      <w:start w:val="1"/>
      <w:numFmt w:val="lowerRoman"/>
      <w:lvlText w:val="%3."/>
      <w:lvlJc w:val="right"/>
      <w:pPr>
        <w:ind w:left="2160" w:hanging="180"/>
      </w:pPr>
    </w:lvl>
    <w:lvl w:ilvl="3" w:tplc="AF829822">
      <w:start w:val="1"/>
      <w:numFmt w:val="decimal"/>
      <w:lvlText w:val="%4."/>
      <w:lvlJc w:val="left"/>
      <w:pPr>
        <w:ind w:left="2880" w:hanging="360"/>
      </w:pPr>
    </w:lvl>
    <w:lvl w:ilvl="4" w:tplc="CC9E4EB8">
      <w:start w:val="1"/>
      <w:numFmt w:val="lowerLetter"/>
      <w:lvlText w:val="%5."/>
      <w:lvlJc w:val="left"/>
      <w:pPr>
        <w:ind w:left="3600" w:hanging="360"/>
      </w:pPr>
    </w:lvl>
    <w:lvl w:ilvl="5" w:tplc="6EDEA82A">
      <w:start w:val="1"/>
      <w:numFmt w:val="lowerRoman"/>
      <w:lvlText w:val="%6."/>
      <w:lvlJc w:val="right"/>
      <w:pPr>
        <w:ind w:left="4320" w:hanging="180"/>
      </w:pPr>
    </w:lvl>
    <w:lvl w:ilvl="6" w:tplc="00F894EC">
      <w:start w:val="1"/>
      <w:numFmt w:val="decimal"/>
      <w:lvlText w:val="%7."/>
      <w:lvlJc w:val="left"/>
      <w:pPr>
        <w:ind w:left="5040" w:hanging="360"/>
      </w:pPr>
    </w:lvl>
    <w:lvl w:ilvl="7" w:tplc="BC9677A4">
      <w:start w:val="1"/>
      <w:numFmt w:val="lowerLetter"/>
      <w:lvlText w:val="%8."/>
      <w:lvlJc w:val="left"/>
      <w:pPr>
        <w:ind w:left="5760" w:hanging="360"/>
      </w:pPr>
    </w:lvl>
    <w:lvl w:ilvl="8" w:tplc="57747C16">
      <w:start w:val="1"/>
      <w:numFmt w:val="lowerRoman"/>
      <w:lvlText w:val="%9."/>
      <w:lvlJc w:val="right"/>
      <w:pPr>
        <w:ind w:left="6480" w:hanging="180"/>
      </w:pPr>
    </w:lvl>
  </w:abstractNum>
  <w:abstractNum w:abstractNumId="3"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4"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B33056"/>
    <w:multiLevelType w:val="multilevel"/>
    <w:tmpl w:val="C3122AC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9802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D4A67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46143FF"/>
    <w:multiLevelType w:val="multilevel"/>
    <w:tmpl w:val="EFDA324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17"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2129035145">
    <w:abstractNumId w:val="2"/>
  </w:num>
  <w:num w:numId="2" w16cid:durableId="1723364728">
    <w:abstractNumId w:val="14"/>
  </w:num>
  <w:num w:numId="3" w16cid:durableId="1494682688">
    <w:abstractNumId w:val="4"/>
  </w:num>
  <w:num w:numId="4" w16cid:durableId="1242913878">
    <w:abstractNumId w:val="0"/>
  </w:num>
  <w:num w:numId="5" w16cid:durableId="410664905">
    <w:abstractNumId w:val="17"/>
  </w:num>
  <w:num w:numId="6" w16cid:durableId="200289997">
    <w:abstractNumId w:val="7"/>
  </w:num>
  <w:num w:numId="7" w16cid:durableId="1522205406">
    <w:abstractNumId w:val="6"/>
  </w:num>
  <w:num w:numId="8" w16cid:durableId="1926068725">
    <w:abstractNumId w:val="11"/>
  </w:num>
  <w:num w:numId="9" w16cid:durableId="1197886859">
    <w:abstractNumId w:val="1"/>
  </w:num>
  <w:num w:numId="10" w16cid:durableId="1971206448">
    <w:abstractNumId w:val="16"/>
  </w:num>
  <w:num w:numId="11" w16cid:durableId="823592936">
    <w:abstractNumId w:val="10"/>
  </w:num>
  <w:num w:numId="12" w16cid:durableId="2009166488">
    <w:abstractNumId w:val="9"/>
  </w:num>
  <w:num w:numId="13" w16cid:durableId="1939409746">
    <w:abstractNumId w:val="15"/>
  </w:num>
  <w:num w:numId="14" w16cid:durableId="209610243">
    <w:abstractNumId w:val="13"/>
  </w:num>
  <w:num w:numId="15" w16cid:durableId="312567221">
    <w:abstractNumId w:val="14"/>
  </w:num>
  <w:num w:numId="16" w16cid:durableId="25107190">
    <w:abstractNumId w:val="12"/>
  </w:num>
  <w:num w:numId="17" w16cid:durableId="784887139">
    <w:abstractNumId w:val="5"/>
  </w:num>
  <w:num w:numId="18" w16cid:durableId="1746028185">
    <w:abstractNumId w:val="8"/>
  </w:num>
  <w:num w:numId="19" w16cid:durableId="7631090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6B6"/>
    <w:rsid w:val="00063FCD"/>
    <w:rsid w:val="000951F6"/>
    <w:rsid w:val="000C4170"/>
    <w:rsid w:val="000E6144"/>
    <w:rsid w:val="000F3E22"/>
    <w:rsid w:val="001523A7"/>
    <w:rsid w:val="001B28A2"/>
    <w:rsid w:val="0023769C"/>
    <w:rsid w:val="002C21EB"/>
    <w:rsid w:val="002C24ED"/>
    <w:rsid w:val="002C2CD4"/>
    <w:rsid w:val="00324401"/>
    <w:rsid w:val="00325EF1"/>
    <w:rsid w:val="003525EB"/>
    <w:rsid w:val="00357E43"/>
    <w:rsid w:val="003651CE"/>
    <w:rsid w:val="00392A7F"/>
    <w:rsid w:val="003A193A"/>
    <w:rsid w:val="003A4005"/>
    <w:rsid w:val="003C3C07"/>
    <w:rsid w:val="003E2D5E"/>
    <w:rsid w:val="00417964"/>
    <w:rsid w:val="00473E77"/>
    <w:rsid w:val="004B3262"/>
    <w:rsid w:val="004B7246"/>
    <w:rsid w:val="004F2F79"/>
    <w:rsid w:val="0053205A"/>
    <w:rsid w:val="005549BB"/>
    <w:rsid w:val="00586909"/>
    <w:rsid w:val="005D2020"/>
    <w:rsid w:val="00602C11"/>
    <w:rsid w:val="0060504E"/>
    <w:rsid w:val="006A443D"/>
    <w:rsid w:val="006F5DAD"/>
    <w:rsid w:val="006F74F7"/>
    <w:rsid w:val="006F7C52"/>
    <w:rsid w:val="00717593"/>
    <w:rsid w:val="00746784"/>
    <w:rsid w:val="00756EC1"/>
    <w:rsid w:val="00756F20"/>
    <w:rsid w:val="00767AF3"/>
    <w:rsid w:val="00782A9A"/>
    <w:rsid w:val="00782E8F"/>
    <w:rsid w:val="007D2FE4"/>
    <w:rsid w:val="0080116B"/>
    <w:rsid w:val="00811D90"/>
    <w:rsid w:val="008C1F64"/>
    <w:rsid w:val="008C700C"/>
    <w:rsid w:val="00923AE9"/>
    <w:rsid w:val="00924645"/>
    <w:rsid w:val="0096067C"/>
    <w:rsid w:val="0097119B"/>
    <w:rsid w:val="00980CEC"/>
    <w:rsid w:val="0098750F"/>
    <w:rsid w:val="009B46B6"/>
    <w:rsid w:val="009C1DE1"/>
    <w:rsid w:val="00A15FE3"/>
    <w:rsid w:val="00A4323F"/>
    <w:rsid w:val="00A96429"/>
    <w:rsid w:val="00AC6040"/>
    <w:rsid w:val="00AF0551"/>
    <w:rsid w:val="00B348F8"/>
    <w:rsid w:val="00B86E5D"/>
    <w:rsid w:val="00B875E0"/>
    <w:rsid w:val="00B9739C"/>
    <w:rsid w:val="00BB635A"/>
    <w:rsid w:val="00BE23CF"/>
    <w:rsid w:val="00BF2B3A"/>
    <w:rsid w:val="00BF5195"/>
    <w:rsid w:val="00C16C67"/>
    <w:rsid w:val="00C23E38"/>
    <w:rsid w:val="00C32CA3"/>
    <w:rsid w:val="00CD2328"/>
    <w:rsid w:val="00D31C3D"/>
    <w:rsid w:val="00D45669"/>
    <w:rsid w:val="00D65924"/>
    <w:rsid w:val="00DD0D7A"/>
    <w:rsid w:val="00DD58A0"/>
    <w:rsid w:val="00E155D9"/>
    <w:rsid w:val="00E21446"/>
    <w:rsid w:val="00E8281D"/>
    <w:rsid w:val="00E94756"/>
    <w:rsid w:val="00EC416C"/>
    <w:rsid w:val="00EC59FE"/>
    <w:rsid w:val="00F074CE"/>
    <w:rsid w:val="00F27AB1"/>
    <w:rsid w:val="00F766A8"/>
    <w:rsid w:val="00F77E82"/>
    <w:rsid w:val="00F9383D"/>
    <w:rsid w:val="00FA4229"/>
    <w:rsid w:val="00FC378E"/>
    <w:rsid w:val="00FC4ECD"/>
    <w:rsid w:val="00FF6F54"/>
    <w:rsid w:val="18F2E915"/>
    <w:rsid w:val="5F860C22"/>
    <w:rsid w:val="6CA166BD"/>
    <w:rsid w:val="6E3D371E"/>
    <w:rsid w:val="76E6D9D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7"/>
    <o:shapelayout v:ext="edit">
      <o:idmap v:ext="edit" data="2"/>
    </o:shapelayout>
  </w:shapeDefaults>
  <w:decimalSymbol w:val="."/>
  <w:listSeparator w:val=","/>
  <w14:docId w14:val="103CFA58"/>
  <w15:chartTrackingRefBased/>
  <w15:docId w15:val="{78D614C0-FD27-4EC9-B5CE-ABCC7852A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7"/>
      </w:numPr>
      <w:outlineLvl w:val="0"/>
    </w:pPr>
    <w:rPr>
      <w:b/>
      <w:kern w:val="28"/>
      <w:sz w:val="28"/>
    </w:rPr>
  </w:style>
  <w:style w:type="paragraph" w:styleId="Heading2">
    <w:name w:val="heading 2"/>
    <w:basedOn w:val="Normal"/>
    <w:next w:val="Normal"/>
    <w:qFormat/>
    <w:pPr>
      <w:keepNext/>
      <w:numPr>
        <w:ilvl w:val="1"/>
        <w:numId w:val="17"/>
      </w:numPr>
      <w:outlineLvl w:val="1"/>
    </w:pPr>
    <w:rPr>
      <w:b/>
      <w:i/>
      <w:sz w:val="24"/>
    </w:rPr>
  </w:style>
  <w:style w:type="paragraph" w:styleId="Heading3">
    <w:name w:val="heading 3"/>
    <w:basedOn w:val="Normal"/>
    <w:qFormat/>
    <w:pPr>
      <w:keepNext/>
      <w:numPr>
        <w:ilvl w:val="2"/>
        <w:numId w:val="17"/>
      </w:numPr>
      <w:ind w:left="720" w:hanging="720"/>
      <w:jc w:val="both"/>
      <w:outlineLvl w:val="2"/>
    </w:pPr>
  </w:style>
  <w:style w:type="paragraph" w:styleId="Heading4">
    <w:name w:val="heading 4"/>
    <w:basedOn w:val="Normal"/>
    <w:next w:val="Normal"/>
    <w:qFormat/>
    <w:pPr>
      <w:keepNext/>
      <w:numPr>
        <w:ilvl w:val="3"/>
        <w:numId w:val="17"/>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7"/>
      </w:numPr>
      <w:spacing w:before="240" w:after="60"/>
      <w:outlineLvl w:val="6"/>
    </w:pPr>
  </w:style>
  <w:style w:type="paragraph" w:styleId="Heading8">
    <w:name w:val="heading 8"/>
    <w:basedOn w:val="Normal"/>
    <w:next w:val="Normal"/>
    <w:qFormat/>
    <w:pPr>
      <w:numPr>
        <w:ilvl w:val="7"/>
        <w:numId w:val="17"/>
      </w:numPr>
      <w:spacing w:before="240" w:after="60"/>
      <w:outlineLvl w:val="7"/>
    </w:pPr>
    <w:rPr>
      <w:i/>
    </w:rPr>
  </w:style>
  <w:style w:type="paragraph" w:styleId="Heading9">
    <w:name w:val="heading 9"/>
    <w:basedOn w:val="Normal"/>
    <w:next w:val="Normal"/>
    <w:qFormat/>
    <w:pPr>
      <w:numPr>
        <w:ilvl w:val="8"/>
        <w:numId w:val="17"/>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5"/>
      </w:numPr>
    </w:pPr>
  </w:style>
  <w:style w:type="paragraph" w:customStyle="1" w:styleId="BulletList">
    <w:name w:val="Bullet List"/>
    <w:basedOn w:val="Normal"/>
    <w:pPr>
      <w:numPr>
        <w:numId w:val="9"/>
      </w:numPr>
    </w:pPr>
  </w:style>
  <w:style w:type="paragraph" w:customStyle="1" w:styleId="Issue">
    <w:name w:val="Issue"/>
    <w:basedOn w:val="Header"/>
    <w:pPr>
      <w:numPr>
        <w:numId w:val="6"/>
      </w:numPr>
      <w:tabs>
        <w:tab w:val="clear" w:pos="4153"/>
        <w:tab w:val="clear" w:pos="8306"/>
      </w:tabs>
      <w:spacing w:after="0"/>
    </w:pPr>
  </w:style>
  <w:style w:type="paragraph" w:customStyle="1" w:styleId="Assumption">
    <w:name w:val="Assumption"/>
    <w:basedOn w:val="Header"/>
    <w:pPr>
      <w:numPr>
        <w:numId w:val="7"/>
      </w:numPr>
      <w:tabs>
        <w:tab w:val="clear" w:pos="4153"/>
        <w:tab w:val="clear" w:pos="8306"/>
      </w:tabs>
      <w:spacing w:after="0"/>
    </w:pPr>
  </w:style>
  <w:style w:type="paragraph" w:customStyle="1" w:styleId="Action">
    <w:name w:val="Action"/>
    <w:basedOn w:val="Header"/>
    <w:pPr>
      <w:numPr>
        <w:numId w:val="8"/>
      </w:numPr>
      <w:tabs>
        <w:tab w:val="clear" w:pos="4153"/>
        <w:tab w:val="clear" w:pos="8306"/>
      </w:tabs>
      <w:spacing w:after="0"/>
    </w:pPr>
  </w:style>
  <w:style w:type="paragraph" w:customStyle="1" w:styleId="Normalnumbered">
    <w:name w:val="Normal numbered"/>
    <w:basedOn w:val="Normal"/>
    <w:pPr>
      <w:keepLines/>
      <w:numPr>
        <w:numId w:val="10"/>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Head2">
    <w:name w:val="Head 2"/>
    <w:basedOn w:val="Normal"/>
    <w:pPr>
      <w:keepNext/>
      <w:keepLines/>
      <w:spacing w:after="0"/>
      <w:jc w:val="both"/>
    </w:pPr>
    <w:rPr>
      <w:b/>
      <w:sz w:val="22"/>
    </w:rPr>
  </w:style>
  <w:style w:type="paragraph" w:styleId="Revision">
    <w:name w:val="Revision"/>
    <w:hidden/>
    <w:uiPriority w:val="99"/>
    <w:semiHidden/>
    <w:rsid w:val="00924645"/>
    <w:rPr>
      <w:rFonts w:ascii="Arial" w:hAnsi="Arial"/>
      <w:lang w:eastAsia="en-US"/>
    </w:rPr>
  </w:style>
  <w:style w:type="character" w:customStyle="1" w:styleId="normaltextrun">
    <w:name w:val="normaltextrun"/>
    <w:basedOn w:val="DefaultParagraphFont"/>
    <w:rsid w:val="00F27AB1"/>
  </w:style>
  <w:style w:type="character" w:customStyle="1" w:styleId="eop">
    <w:name w:val="eop"/>
    <w:basedOn w:val="DefaultParagraphFont"/>
    <w:rsid w:val="00F27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6498840E-EA48-4C58-9A77-E508B927E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D2CB1B-98A0-4B29-9A09-BF3540BBC1E6}">
  <ds:schemaRefs>
    <ds:schemaRef ds:uri="http://schemas.microsoft.com/sharepoint/v3/contenttype/forms"/>
  </ds:schemaRefs>
</ds:datastoreItem>
</file>

<file path=customXml/itemProps3.xml><?xml version="1.0" encoding="utf-8"?>
<ds:datastoreItem xmlns:ds="http://schemas.openxmlformats.org/officeDocument/2006/customXml" ds:itemID="{B06396C1-7FC0-42A9-AE6C-515AB14DC500}">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848</Words>
  <Characters>4839</Characters>
  <Application>Microsoft Office Word</Application>
  <DocSecurity>4</DocSecurity>
  <Lines>40</Lines>
  <Paragraphs>11</Paragraphs>
  <ScaleCrop>false</ScaleCrop>
  <Company>NGT</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14-3 Issue 005 Customer Charging Enquiries_25 April 2023</dc:title>
  <dc:subject/>
  <dc:creator>CSchrier</dc:creator>
  <cp:keywords/>
  <cp:lastModifiedBy>Steve Baker [NESO]</cp:lastModifiedBy>
  <cp:revision>19</cp:revision>
  <cp:lastPrinted>2023-10-19T17:08:00Z</cp:lastPrinted>
  <dcterms:created xsi:type="dcterms:W3CDTF">2023-10-19T17:07:00Z</dcterms:created>
  <dcterms:modified xsi:type="dcterms:W3CDTF">2025-10-16T08:52:00Z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-1057760144</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1734574008</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2092400</vt:r8>
  </property>
  <property fmtid="{D5CDD505-2E9C-101B-9397-08002B2CF9AE}" pid="14" name="docLang">
    <vt:lpwstr>en</vt:lpwstr>
  </property>
</Properties>
</file>